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42498" w14:textId="77777777" w:rsidR="00F156F3" w:rsidRPr="007637E9" w:rsidRDefault="00F156F3" w:rsidP="0015108A">
      <w:pPr>
        <w:jc w:val="right"/>
        <w:rPr>
          <w:lang w:val="et-EE"/>
        </w:rPr>
      </w:pPr>
      <w:r w:rsidRPr="007637E9">
        <w:rPr>
          <w:lang w:val="et-EE"/>
        </w:rPr>
        <w:t>EELNÕU</w:t>
      </w:r>
    </w:p>
    <w:p w14:paraId="151CCD56" w14:textId="1BF3613D" w:rsidR="00F156F3" w:rsidRPr="007637E9" w:rsidRDefault="0015108A" w:rsidP="00F156F3">
      <w:pPr>
        <w:jc w:val="right"/>
        <w:rPr>
          <w:lang w:val="et-EE"/>
        </w:rPr>
      </w:pPr>
      <w:r>
        <w:rPr>
          <w:lang w:val="et-EE"/>
        </w:rPr>
        <w:t>12</w:t>
      </w:r>
      <w:r w:rsidR="002D435D">
        <w:rPr>
          <w:lang w:val="et-EE"/>
        </w:rPr>
        <w:t>.0</w:t>
      </w:r>
      <w:r>
        <w:rPr>
          <w:lang w:val="et-EE"/>
        </w:rPr>
        <w:t>6</w:t>
      </w:r>
      <w:r w:rsidR="00ED1919">
        <w:rPr>
          <w:lang w:val="et-EE"/>
        </w:rPr>
        <w:t>.2024</w:t>
      </w:r>
    </w:p>
    <w:p w14:paraId="0CFE2839" w14:textId="77777777" w:rsidR="00F156F3" w:rsidRPr="007637E9" w:rsidRDefault="00F156F3" w:rsidP="00F156F3">
      <w:pPr>
        <w:jc w:val="right"/>
        <w:rPr>
          <w:lang w:val="et-EE"/>
        </w:rPr>
      </w:pPr>
    </w:p>
    <w:p w14:paraId="0D59CD3B" w14:textId="77777777" w:rsidR="00F156F3" w:rsidRPr="007637E9" w:rsidRDefault="00F156F3" w:rsidP="00F156F3">
      <w:pPr>
        <w:jc w:val="center"/>
        <w:rPr>
          <w:b/>
          <w:sz w:val="32"/>
          <w:szCs w:val="32"/>
          <w:vertAlign w:val="superscript"/>
          <w:lang w:val="et-EE"/>
        </w:rPr>
      </w:pPr>
      <w:r w:rsidRPr="007637E9">
        <w:rPr>
          <w:b/>
          <w:sz w:val="32"/>
          <w:szCs w:val="32"/>
          <w:lang w:val="et-EE"/>
        </w:rPr>
        <w:t>Avaliku teabe seaduse ja keeleseaduse muutmise seadus</w:t>
      </w:r>
    </w:p>
    <w:p w14:paraId="4922FE97" w14:textId="77777777" w:rsidR="00F156F3" w:rsidRPr="007637E9" w:rsidRDefault="00F156F3" w:rsidP="00F156F3">
      <w:pPr>
        <w:jc w:val="right"/>
        <w:rPr>
          <w:lang w:val="et-EE"/>
        </w:rPr>
      </w:pPr>
    </w:p>
    <w:p w14:paraId="5E8DBC7F" w14:textId="77777777" w:rsidR="00F156F3" w:rsidRPr="007637E9" w:rsidRDefault="00F156F3" w:rsidP="00F156F3">
      <w:pPr>
        <w:jc w:val="both"/>
        <w:rPr>
          <w:lang w:val="et-EE"/>
        </w:rPr>
      </w:pPr>
      <w:r w:rsidRPr="3AAE7211">
        <w:rPr>
          <w:b/>
          <w:bCs/>
          <w:lang w:val="et-EE"/>
        </w:rPr>
        <w:t xml:space="preserve">§ 1. Avaliku teabe seaduse muutmine </w:t>
      </w:r>
    </w:p>
    <w:p w14:paraId="7E854593" w14:textId="77777777" w:rsidR="00F156F3" w:rsidRPr="007637E9" w:rsidRDefault="00F156F3" w:rsidP="00F156F3">
      <w:pPr>
        <w:jc w:val="both"/>
        <w:rPr>
          <w:lang w:val="et-EE"/>
        </w:rPr>
      </w:pPr>
    </w:p>
    <w:p w14:paraId="59CB18C1" w14:textId="77777777" w:rsidR="00F156F3" w:rsidRPr="007637E9" w:rsidRDefault="00F156F3" w:rsidP="00F156F3">
      <w:pPr>
        <w:jc w:val="both"/>
        <w:rPr>
          <w:lang w:val="et-EE"/>
        </w:rPr>
      </w:pPr>
      <w:r w:rsidRPr="3AAE7211">
        <w:rPr>
          <w:lang w:val="et-EE"/>
        </w:rPr>
        <w:t>Avaliku teabe seaduses tehakse järgmised muudatused:</w:t>
      </w:r>
    </w:p>
    <w:p w14:paraId="5F8183CC" w14:textId="77777777" w:rsidR="00F156F3" w:rsidRPr="007637E9" w:rsidRDefault="00F156F3" w:rsidP="00F156F3">
      <w:pPr>
        <w:jc w:val="both"/>
        <w:rPr>
          <w:lang w:val="et-EE"/>
        </w:rPr>
      </w:pPr>
    </w:p>
    <w:p w14:paraId="06AA013B" w14:textId="77777777" w:rsidR="00F156F3" w:rsidRPr="007637E9" w:rsidRDefault="00F156F3" w:rsidP="00F156F3">
      <w:pPr>
        <w:jc w:val="both"/>
        <w:rPr>
          <w:lang w:val="et-EE"/>
        </w:rPr>
      </w:pPr>
      <w:r w:rsidRPr="3AAE7211">
        <w:rPr>
          <w:b/>
          <w:bCs/>
          <w:lang w:val="et-EE"/>
        </w:rPr>
        <w:t>1)</w:t>
      </w:r>
      <w:r w:rsidRPr="3AAE7211">
        <w:rPr>
          <w:lang w:val="et-EE"/>
        </w:rPr>
        <w:t xml:space="preserve"> paragrahvi 43</w:t>
      </w:r>
      <w:r w:rsidRPr="3AAE7211">
        <w:rPr>
          <w:vertAlign w:val="superscript"/>
          <w:lang w:val="et-EE"/>
        </w:rPr>
        <w:t>9</w:t>
      </w:r>
      <w:r w:rsidRPr="3AAE7211">
        <w:rPr>
          <w:lang w:val="et-EE"/>
        </w:rPr>
        <w:t xml:space="preserve"> lõiget 1 täiendatakse punktidega 7 ja 8 järgmises sõnastuses:</w:t>
      </w:r>
    </w:p>
    <w:p w14:paraId="42FDD8EC" w14:textId="77777777" w:rsidR="00F156F3" w:rsidRPr="007637E9" w:rsidRDefault="00F156F3" w:rsidP="00F156F3">
      <w:pPr>
        <w:ind w:left="-5" w:right="47"/>
        <w:jc w:val="both"/>
        <w:rPr>
          <w:lang w:val="et-EE"/>
        </w:rPr>
      </w:pPr>
    </w:p>
    <w:p w14:paraId="1F77C12F" w14:textId="77777777" w:rsidR="00F156F3" w:rsidRPr="007637E9" w:rsidRDefault="00F156F3" w:rsidP="00F156F3">
      <w:pPr>
        <w:ind w:left="-5" w:right="47"/>
        <w:jc w:val="both"/>
        <w:rPr>
          <w:lang w:val="et-EE"/>
        </w:rPr>
      </w:pPr>
      <w:r w:rsidRPr="3AAE7211">
        <w:rPr>
          <w:lang w:val="et-EE"/>
        </w:rPr>
        <w:t xml:space="preserve">„7) andmeedastuse nõusoleku süsteem; </w:t>
      </w:r>
    </w:p>
    <w:p w14:paraId="503AEDAF" w14:textId="77777777" w:rsidR="00F156F3" w:rsidRDefault="00F156F3" w:rsidP="00F156F3">
      <w:pPr>
        <w:ind w:left="-5" w:right="47"/>
        <w:jc w:val="both"/>
        <w:rPr>
          <w:lang w:val="et-EE"/>
        </w:rPr>
      </w:pPr>
      <w:r w:rsidRPr="3AAE7211">
        <w:rPr>
          <w:lang w:val="et-EE"/>
        </w:rPr>
        <w:t xml:space="preserve">8) </w:t>
      </w:r>
      <w:bookmarkStart w:id="0" w:name="_Hlk145583023"/>
      <w:bookmarkStart w:id="1" w:name="_Hlk146618180"/>
      <w:r w:rsidRPr="3AAE7211">
        <w:rPr>
          <w:lang w:val="et-EE"/>
        </w:rPr>
        <w:t xml:space="preserve">keskne </w:t>
      </w:r>
      <w:r w:rsidRPr="3AAE7211">
        <w:rPr>
          <w:lang w:val="et-EE" w:eastAsia="et-EE"/>
        </w:rPr>
        <w:t>volituste haldamise süsteem</w:t>
      </w:r>
      <w:bookmarkEnd w:id="0"/>
      <w:r w:rsidRPr="3AAE7211">
        <w:rPr>
          <w:lang w:val="et-EE" w:eastAsia="et-EE"/>
        </w:rPr>
        <w:t>.</w:t>
      </w:r>
      <w:bookmarkEnd w:id="1"/>
      <w:r w:rsidRPr="3AAE7211">
        <w:rPr>
          <w:lang w:val="et-EE"/>
        </w:rPr>
        <w:t>“;</w:t>
      </w:r>
    </w:p>
    <w:p w14:paraId="7FBD2298" w14:textId="77777777" w:rsidR="00F156F3" w:rsidRDefault="00F156F3" w:rsidP="00F156F3">
      <w:pPr>
        <w:ind w:right="47"/>
        <w:jc w:val="both"/>
        <w:rPr>
          <w:lang w:val="et-EE"/>
        </w:rPr>
      </w:pPr>
    </w:p>
    <w:p w14:paraId="15E52120" w14:textId="2A2755B1" w:rsidR="00F156F3" w:rsidRDefault="00F156F3" w:rsidP="00F156F3">
      <w:pPr>
        <w:ind w:right="47"/>
        <w:jc w:val="both"/>
        <w:rPr>
          <w:lang w:val="et-EE"/>
        </w:rPr>
      </w:pPr>
      <w:r w:rsidRPr="3AAE7211">
        <w:rPr>
          <w:b/>
          <w:bCs/>
          <w:lang w:val="et-EE"/>
        </w:rPr>
        <w:t xml:space="preserve">2) </w:t>
      </w:r>
      <w:r w:rsidRPr="3AAE7211">
        <w:rPr>
          <w:lang w:val="et-EE"/>
        </w:rPr>
        <w:t>paragrahvi 43</w:t>
      </w:r>
      <w:r w:rsidRPr="3AAE7211">
        <w:rPr>
          <w:vertAlign w:val="superscript"/>
          <w:lang w:val="et-EE"/>
        </w:rPr>
        <w:t>9</w:t>
      </w:r>
      <w:r w:rsidRPr="3AAE7211">
        <w:rPr>
          <w:lang w:val="et-EE"/>
        </w:rPr>
        <w:t xml:space="preserve"> lõike 3 esimeses lauses asendatakse sõnad „Riigi infosüsteemi kindlustavate“ sõnadega „Käesoleva paragrahvi lõike 1 punktides 1–7 nimetatud“</w:t>
      </w:r>
      <w:r>
        <w:rPr>
          <w:lang w:val="et-EE"/>
        </w:rPr>
        <w:t>;</w:t>
      </w:r>
    </w:p>
    <w:p w14:paraId="12347E80" w14:textId="77777777" w:rsidR="00F156F3" w:rsidRDefault="00F156F3" w:rsidP="00F156F3">
      <w:pPr>
        <w:ind w:right="47"/>
        <w:jc w:val="both"/>
        <w:rPr>
          <w:b/>
          <w:bCs/>
          <w:lang w:val="et-EE"/>
        </w:rPr>
      </w:pPr>
    </w:p>
    <w:p w14:paraId="02E5BEFC" w14:textId="77777777" w:rsidR="00F156F3" w:rsidRPr="007637E9" w:rsidRDefault="00F156F3" w:rsidP="00F156F3">
      <w:pPr>
        <w:ind w:right="47"/>
        <w:jc w:val="both"/>
        <w:rPr>
          <w:lang w:val="et-EE"/>
        </w:rPr>
      </w:pPr>
      <w:r w:rsidRPr="3AAE7211">
        <w:rPr>
          <w:b/>
          <w:bCs/>
          <w:lang w:val="et-EE"/>
        </w:rPr>
        <w:t>3)</w:t>
      </w:r>
      <w:r w:rsidRPr="3AAE7211">
        <w:rPr>
          <w:lang w:val="et-EE"/>
        </w:rPr>
        <w:t xml:space="preserve"> seaduse 5</w:t>
      </w:r>
      <w:r w:rsidRPr="3AAE7211">
        <w:rPr>
          <w:vertAlign w:val="superscript"/>
          <w:lang w:val="et-EE"/>
        </w:rPr>
        <w:t>1</w:t>
      </w:r>
      <w:r w:rsidRPr="3AAE7211">
        <w:rPr>
          <w:lang w:val="et-EE"/>
        </w:rPr>
        <w:t xml:space="preserve">. peatükki täiendatakse </w:t>
      </w:r>
      <w:bookmarkStart w:id="2" w:name="_Hlk146305829"/>
      <w:r w:rsidRPr="3AAE7211">
        <w:rPr>
          <w:lang w:val="et-EE"/>
        </w:rPr>
        <w:t xml:space="preserve">§-dega </w:t>
      </w:r>
      <w:bookmarkStart w:id="3" w:name="_Hlk79747746"/>
      <w:r w:rsidRPr="3AAE7211">
        <w:rPr>
          <w:lang w:val="et-EE"/>
        </w:rPr>
        <w:t>43</w:t>
      </w:r>
      <w:r w:rsidRPr="3AAE7211">
        <w:rPr>
          <w:vertAlign w:val="superscript"/>
          <w:lang w:val="et-EE"/>
        </w:rPr>
        <w:t>10</w:t>
      </w:r>
      <w:bookmarkEnd w:id="3"/>
      <w:r w:rsidRPr="3AAE7211">
        <w:rPr>
          <w:lang w:val="et-EE"/>
        </w:rPr>
        <w:t xml:space="preserve"> ja 43</w:t>
      </w:r>
      <w:r w:rsidRPr="3AAE7211">
        <w:rPr>
          <w:vertAlign w:val="superscript"/>
          <w:lang w:val="et-EE"/>
        </w:rPr>
        <w:t xml:space="preserve">11 </w:t>
      </w:r>
      <w:r w:rsidRPr="3AAE7211">
        <w:rPr>
          <w:lang w:val="et-EE"/>
        </w:rPr>
        <w:t xml:space="preserve">järgmises </w:t>
      </w:r>
      <w:bookmarkEnd w:id="2"/>
      <w:r w:rsidRPr="3AAE7211">
        <w:rPr>
          <w:lang w:val="et-EE"/>
        </w:rPr>
        <w:t>sõnastuses:</w:t>
      </w:r>
    </w:p>
    <w:p w14:paraId="42DC6BCA" w14:textId="77777777" w:rsidR="00F156F3" w:rsidRPr="007637E9" w:rsidRDefault="00F156F3" w:rsidP="00F156F3">
      <w:pPr>
        <w:ind w:right="47"/>
        <w:jc w:val="both"/>
        <w:rPr>
          <w:lang w:val="et-EE"/>
        </w:rPr>
      </w:pPr>
    </w:p>
    <w:p w14:paraId="1D1FFE9A" w14:textId="77777777" w:rsidR="00F156F3" w:rsidRPr="007637E9" w:rsidRDefault="00F156F3" w:rsidP="00F156F3">
      <w:pPr>
        <w:jc w:val="both"/>
        <w:rPr>
          <w:lang w:val="et-EE"/>
        </w:rPr>
      </w:pPr>
      <w:r w:rsidRPr="3AAE7211">
        <w:rPr>
          <w:lang w:val="et-EE"/>
        </w:rPr>
        <w:t>„</w:t>
      </w:r>
      <w:r w:rsidRPr="3AAE7211">
        <w:rPr>
          <w:b/>
          <w:bCs/>
          <w:lang w:val="et-EE"/>
        </w:rPr>
        <w:t>§ 43</w:t>
      </w:r>
      <w:r w:rsidRPr="3AAE7211">
        <w:rPr>
          <w:b/>
          <w:bCs/>
          <w:vertAlign w:val="superscript"/>
          <w:lang w:val="et-EE"/>
        </w:rPr>
        <w:t>10</w:t>
      </w:r>
      <w:r w:rsidRPr="3AAE7211">
        <w:rPr>
          <w:b/>
          <w:bCs/>
          <w:lang w:val="et-EE"/>
        </w:rPr>
        <w:t>. Andmeedastuse nõusoleku andmekogu</w:t>
      </w:r>
    </w:p>
    <w:p w14:paraId="6F7718BC" w14:textId="77777777" w:rsidR="00F156F3" w:rsidRPr="007637E9" w:rsidRDefault="00F156F3" w:rsidP="00F156F3">
      <w:pPr>
        <w:jc w:val="both"/>
        <w:rPr>
          <w:lang w:val="et-EE"/>
        </w:rPr>
      </w:pPr>
    </w:p>
    <w:p w14:paraId="46FCC661" w14:textId="20E3F33D" w:rsidR="00F156F3" w:rsidRPr="007637E9" w:rsidRDefault="00F156F3" w:rsidP="00F156F3">
      <w:pPr>
        <w:ind w:right="47"/>
        <w:jc w:val="both"/>
        <w:rPr>
          <w:lang w:val="et-EE"/>
        </w:rPr>
      </w:pPr>
      <w:r w:rsidRPr="3AAE7211">
        <w:rPr>
          <w:lang w:val="et-EE"/>
        </w:rPr>
        <w:t xml:space="preserve">(1) Andmeedastuse nõusoleku andmekogus (edaspidi </w:t>
      </w:r>
      <w:r w:rsidRPr="3AAE7211">
        <w:rPr>
          <w:i/>
          <w:iCs/>
          <w:lang w:val="et-EE"/>
        </w:rPr>
        <w:t>nõusoleku andmekogu</w:t>
      </w:r>
      <w:r w:rsidRPr="3AAE7211">
        <w:rPr>
          <w:lang w:val="et-EE"/>
        </w:rPr>
        <w:t xml:space="preserve">) töödeldakse </w:t>
      </w:r>
      <w:r>
        <w:rPr>
          <w:lang w:val="et-EE"/>
        </w:rPr>
        <w:t xml:space="preserve">andmeid </w:t>
      </w:r>
      <w:r w:rsidR="005D6C6D">
        <w:rPr>
          <w:lang w:val="et-EE"/>
        </w:rPr>
        <w:t xml:space="preserve">eesmärgiga omada keskset ülevaadet </w:t>
      </w:r>
      <w:r>
        <w:rPr>
          <w:lang w:val="et-EE"/>
        </w:rPr>
        <w:t xml:space="preserve">selle kohta, kas ja mis ulatuses on </w:t>
      </w:r>
      <w:r w:rsidRPr="3AAE7211">
        <w:rPr>
          <w:lang w:val="et-EE"/>
        </w:rPr>
        <w:t xml:space="preserve">isik </w:t>
      </w:r>
      <w:r>
        <w:rPr>
          <w:lang w:val="et-EE"/>
        </w:rPr>
        <w:t xml:space="preserve">andnud </w:t>
      </w:r>
      <w:r w:rsidRPr="3AAE7211">
        <w:rPr>
          <w:lang w:val="et-EE"/>
        </w:rPr>
        <w:t xml:space="preserve">nõusoleku </w:t>
      </w:r>
      <w:r>
        <w:rPr>
          <w:lang w:val="et-EE"/>
        </w:rPr>
        <w:t xml:space="preserve">oma </w:t>
      </w:r>
      <w:r w:rsidR="005D6C6D">
        <w:rPr>
          <w:lang w:val="et-EE"/>
        </w:rPr>
        <w:t>isiku</w:t>
      </w:r>
      <w:r>
        <w:rPr>
          <w:lang w:val="et-EE"/>
        </w:rPr>
        <w:t xml:space="preserve">andmete </w:t>
      </w:r>
      <w:r w:rsidRPr="3AAE7211">
        <w:rPr>
          <w:lang w:val="et-EE"/>
        </w:rPr>
        <w:t xml:space="preserve">edastamiseks riigi infosüsteemi kuuluvast andmekogust </w:t>
      </w:r>
      <w:r w:rsidR="001945CF">
        <w:rPr>
          <w:lang w:val="et-EE"/>
        </w:rPr>
        <w:t xml:space="preserve">eraõiguslikule juriidilisele isikule </w:t>
      </w:r>
      <w:r w:rsidRPr="3AAE7211">
        <w:rPr>
          <w:lang w:val="et-EE"/>
        </w:rPr>
        <w:t xml:space="preserve">või </w:t>
      </w:r>
      <w:r w:rsidR="001945CF">
        <w:rPr>
          <w:lang w:val="et-EE"/>
        </w:rPr>
        <w:t xml:space="preserve">teinud tahteavalduse oma isikuandmete </w:t>
      </w:r>
      <w:r w:rsidRPr="3AAE7211">
        <w:rPr>
          <w:lang w:val="et-EE"/>
        </w:rPr>
        <w:t xml:space="preserve">ülekandmiseks </w:t>
      </w:r>
      <w:r w:rsidR="001945CF">
        <w:rPr>
          <w:lang w:val="et-EE"/>
        </w:rPr>
        <w:t>ühe</w:t>
      </w:r>
      <w:r w:rsidR="00A92043">
        <w:rPr>
          <w:lang w:val="et-EE"/>
        </w:rPr>
        <w:t>s</w:t>
      </w:r>
      <w:r w:rsidR="00FC2EE2">
        <w:rPr>
          <w:lang w:val="et-EE"/>
        </w:rPr>
        <w:t>t</w:t>
      </w:r>
      <w:r w:rsidR="001945CF">
        <w:rPr>
          <w:lang w:val="et-EE"/>
        </w:rPr>
        <w:t xml:space="preserve"> riigi infosüsteemi kuuluva</w:t>
      </w:r>
      <w:r w:rsidR="00A92043">
        <w:rPr>
          <w:lang w:val="et-EE"/>
        </w:rPr>
        <w:t>st</w:t>
      </w:r>
      <w:r w:rsidR="001945CF">
        <w:rPr>
          <w:lang w:val="et-EE"/>
        </w:rPr>
        <w:t xml:space="preserve"> andmekogu</w:t>
      </w:r>
      <w:r w:rsidR="00A92043">
        <w:rPr>
          <w:lang w:val="et-EE"/>
        </w:rPr>
        <w:t>st</w:t>
      </w:r>
      <w:r w:rsidR="001945CF">
        <w:rPr>
          <w:lang w:val="et-EE"/>
        </w:rPr>
        <w:t xml:space="preserve"> </w:t>
      </w:r>
      <w:r w:rsidRPr="3AAE7211">
        <w:rPr>
          <w:lang w:val="et-EE"/>
        </w:rPr>
        <w:t>teise.</w:t>
      </w:r>
    </w:p>
    <w:p w14:paraId="6A53483C" w14:textId="77777777" w:rsidR="00F156F3" w:rsidRPr="007637E9" w:rsidRDefault="00F156F3" w:rsidP="00F156F3">
      <w:pPr>
        <w:ind w:left="-5" w:right="47"/>
        <w:jc w:val="both"/>
        <w:rPr>
          <w:lang w:val="et-EE"/>
        </w:rPr>
      </w:pPr>
    </w:p>
    <w:p w14:paraId="1C15D3E4" w14:textId="01478640" w:rsidR="00C84E0F" w:rsidRDefault="00F156F3" w:rsidP="00930316">
      <w:pPr>
        <w:ind w:left="-5" w:right="47"/>
        <w:jc w:val="both"/>
        <w:rPr>
          <w:lang w:val="et-EE"/>
        </w:rPr>
      </w:pPr>
      <w:r w:rsidRPr="3AAE7211">
        <w:rPr>
          <w:lang w:val="et-EE"/>
        </w:rPr>
        <w:t xml:space="preserve">(2) Nõusoleku andmekogus </w:t>
      </w:r>
      <w:bookmarkStart w:id="4" w:name="_Hlk168636138"/>
      <w:r w:rsidRPr="3AAE7211">
        <w:rPr>
          <w:lang w:val="et-EE"/>
        </w:rPr>
        <w:t xml:space="preserve">töödeldakse </w:t>
      </w:r>
      <w:r w:rsidR="00871BFD">
        <w:rPr>
          <w:lang w:val="et-EE"/>
        </w:rPr>
        <w:t xml:space="preserve">lisaks selle põhimääruses sätestatud andmetele </w:t>
      </w:r>
      <w:bookmarkEnd w:id="4"/>
      <w:del w:id="5" w:author="Helen Uustalu" w:date="2024-06-26T09:58:00Z">
        <w:r w:rsidR="001C7A67" w:rsidDel="00244106">
          <w:rPr>
            <w:lang w:val="et-EE"/>
          </w:rPr>
          <w:delText xml:space="preserve">oma </w:delText>
        </w:r>
      </w:del>
      <w:ins w:id="6" w:author="Helen Uustalu" w:date="2024-06-26T09:58:00Z">
        <w:r w:rsidR="00244106">
          <w:rPr>
            <w:lang w:val="et-EE"/>
          </w:rPr>
          <w:t xml:space="preserve">enda </w:t>
        </w:r>
      </w:ins>
      <w:r w:rsidR="00644CAA">
        <w:rPr>
          <w:lang w:val="et-EE"/>
        </w:rPr>
        <w:t xml:space="preserve">isikuandmete edastamiseks </w:t>
      </w:r>
      <w:r w:rsidRPr="3AAE7211">
        <w:rPr>
          <w:lang w:val="et-EE"/>
        </w:rPr>
        <w:t>nõusoleku</w:t>
      </w:r>
      <w:r>
        <w:rPr>
          <w:lang w:val="et-EE"/>
        </w:rPr>
        <w:t xml:space="preserve"> andnud</w:t>
      </w:r>
      <w:r w:rsidRPr="3AAE7211">
        <w:rPr>
          <w:lang w:val="et-EE"/>
        </w:rPr>
        <w:t xml:space="preserve"> või </w:t>
      </w:r>
      <w:r w:rsidR="00885890">
        <w:rPr>
          <w:lang w:val="et-EE"/>
        </w:rPr>
        <w:t xml:space="preserve">ülekandmiseks </w:t>
      </w:r>
      <w:r w:rsidRPr="3AAE7211">
        <w:rPr>
          <w:lang w:val="et-EE"/>
        </w:rPr>
        <w:t xml:space="preserve">tahteavalduse </w:t>
      </w:r>
      <w:r>
        <w:rPr>
          <w:lang w:val="et-EE"/>
        </w:rPr>
        <w:t>tei</w:t>
      </w:r>
      <w:r w:rsidRPr="3AAE7211">
        <w:rPr>
          <w:lang w:val="et-EE"/>
        </w:rPr>
        <w:t xml:space="preserve">nud </w:t>
      </w:r>
      <w:r w:rsidR="00B310F9">
        <w:rPr>
          <w:lang w:val="et-EE"/>
        </w:rPr>
        <w:t>isiku</w:t>
      </w:r>
      <w:r w:rsidR="00665074">
        <w:rPr>
          <w:lang w:val="et-EE"/>
        </w:rPr>
        <w:t xml:space="preserve"> </w:t>
      </w:r>
      <w:del w:id="7" w:author="Helen Uustalu" w:date="2024-06-26T09:58:00Z">
        <w:r w:rsidR="001C7A67" w:rsidDel="00244106">
          <w:rPr>
            <w:lang w:val="et-EE"/>
          </w:rPr>
          <w:delText>isiku</w:delText>
        </w:r>
      </w:del>
      <w:r w:rsidR="001C7A67">
        <w:rPr>
          <w:lang w:val="et-EE"/>
        </w:rPr>
        <w:t>nime</w:t>
      </w:r>
      <w:r w:rsidR="0069168D">
        <w:rPr>
          <w:lang w:val="et-EE"/>
        </w:rPr>
        <w:t xml:space="preserve">, </w:t>
      </w:r>
      <w:r w:rsidR="0015108A">
        <w:rPr>
          <w:lang w:val="et-EE"/>
        </w:rPr>
        <w:t xml:space="preserve">isikukoodi ja tema </w:t>
      </w:r>
      <w:r w:rsidR="0069168D">
        <w:rPr>
          <w:lang w:val="et-EE"/>
        </w:rPr>
        <w:t>teovõime piira</w:t>
      </w:r>
      <w:r w:rsidR="0015108A">
        <w:rPr>
          <w:lang w:val="et-EE"/>
        </w:rPr>
        <w:t>mi</w:t>
      </w:r>
      <w:r w:rsidR="0069168D">
        <w:rPr>
          <w:lang w:val="et-EE"/>
        </w:rPr>
        <w:t>se andmeid</w:t>
      </w:r>
      <w:r w:rsidR="00C27966">
        <w:rPr>
          <w:lang w:val="et-EE"/>
        </w:rPr>
        <w:t xml:space="preserve">. </w:t>
      </w:r>
    </w:p>
    <w:p w14:paraId="2B3B802B" w14:textId="77777777" w:rsidR="00930316" w:rsidRDefault="00930316" w:rsidP="00F156F3">
      <w:pPr>
        <w:ind w:left="-5" w:right="47"/>
        <w:jc w:val="both"/>
        <w:rPr>
          <w:lang w:val="et-EE"/>
        </w:rPr>
      </w:pPr>
    </w:p>
    <w:p w14:paraId="4F891590" w14:textId="3B4B1A79" w:rsidR="00F156F3" w:rsidRPr="007637E9" w:rsidRDefault="00F156F3" w:rsidP="00F156F3">
      <w:pPr>
        <w:ind w:left="-5" w:right="47"/>
        <w:jc w:val="both"/>
        <w:rPr>
          <w:lang w:val="et-EE"/>
        </w:rPr>
      </w:pPr>
      <w:r w:rsidRPr="3AAE7211">
        <w:rPr>
          <w:lang w:val="et-EE"/>
        </w:rPr>
        <w:t>(</w:t>
      </w:r>
      <w:r w:rsidR="00930316">
        <w:rPr>
          <w:lang w:val="et-EE"/>
        </w:rPr>
        <w:t>3</w:t>
      </w:r>
      <w:r w:rsidRPr="3AAE7211">
        <w:rPr>
          <w:lang w:val="et-EE"/>
        </w:rPr>
        <w:t>) Nõusoleku andmekogu vastutav töötleja on Riigi Infosüsteemi Amet.</w:t>
      </w:r>
    </w:p>
    <w:p w14:paraId="077C4213" w14:textId="77777777" w:rsidR="00F156F3" w:rsidRPr="007637E9" w:rsidRDefault="00F156F3" w:rsidP="00F156F3">
      <w:pPr>
        <w:ind w:left="-5" w:right="47"/>
        <w:jc w:val="both"/>
        <w:rPr>
          <w:lang w:val="et-EE"/>
        </w:rPr>
      </w:pPr>
    </w:p>
    <w:p w14:paraId="458543D3" w14:textId="1E0026B9" w:rsidR="00F156F3" w:rsidRPr="007637E9" w:rsidRDefault="00F156F3" w:rsidP="00F156F3">
      <w:pPr>
        <w:ind w:left="-5" w:right="47"/>
        <w:jc w:val="both"/>
        <w:rPr>
          <w:lang w:val="et-EE"/>
        </w:rPr>
      </w:pPr>
      <w:r w:rsidRPr="3AAE7211">
        <w:rPr>
          <w:lang w:val="et-EE"/>
        </w:rPr>
        <w:t>(</w:t>
      </w:r>
      <w:r w:rsidR="00930316">
        <w:rPr>
          <w:lang w:val="et-EE"/>
        </w:rPr>
        <w:t>4</w:t>
      </w:r>
      <w:r w:rsidRPr="3AAE7211">
        <w:rPr>
          <w:lang w:val="et-EE"/>
        </w:rPr>
        <w:t xml:space="preserve">) Nõusoleku andmekogus </w:t>
      </w:r>
      <w:r w:rsidR="00513C3E">
        <w:rPr>
          <w:lang w:val="et-EE"/>
        </w:rPr>
        <w:t>töödeldavaid</w:t>
      </w:r>
      <w:r w:rsidR="00B310F9">
        <w:rPr>
          <w:lang w:val="et-EE"/>
        </w:rPr>
        <w:t xml:space="preserve"> </w:t>
      </w:r>
      <w:r w:rsidRPr="3AAE7211">
        <w:rPr>
          <w:lang w:val="et-EE"/>
        </w:rPr>
        <w:t xml:space="preserve">andmeid ja logisid säilitatakse kolm aastat </w:t>
      </w:r>
      <w:del w:id="8" w:author="Helen Uustalu" w:date="2024-06-26T09:59:00Z">
        <w:r w:rsidRPr="3AAE7211" w:rsidDel="00244106">
          <w:rPr>
            <w:lang w:val="et-EE"/>
          </w:rPr>
          <w:delText xml:space="preserve">pärast </w:delText>
        </w:r>
      </w:del>
      <w:r w:rsidRPr="3AAE7211">
        <w:rPr>
          <w:lang w:val="et-EE"/>
        </w:rPr>
        <w:t xml:space="preserve">tahteavalduse </w:t>
      </w:r>
      <w:r>
        <w:rPr>
          <w:lang w:val="et-EE"/>
        </w:rPr>
        <w:t>tege</w:t>
      </w:r>
      <w:r w:rsidRPr="3AAE7211">
        <w:rPr>
          <w:lang w:val="et-EE"/>
        </w:rPr>
        <w:t>mis</w:t>
      </w:r>
      <w:ins w:id="9" w:author="Helen Uustalu" w:date="2024-06-26T09:59:00Z">
        <w:r w:rsidR="00244106">
          <w:rPr>
            <w:lang w:val="et-EE"/>
          </w:rPr>
          <w:t>est</w:t>
        </w:r>
      </w:ins>
      <w:del w:id="10" w:author="Helen Uustalu" w:date="2024-06-26T09:59:00Z">
        <w:r w:rsidRPr="3AAE7211" w:rsidDel="00244106">
          <w:rPr>
            <w:lang w:val="et-EE"/>
          </w:rPr>
          <w:delText>t</w:delText>
        </w:r>
      </w:del>
      <w:r w:rsidRPr="3AAE7211">
        <w:rPr>
          <w:lang w:val="et-EE"/>
        </w:rPr>
        <w:t xml:space="preserve"> või nõusoleku kehtivuse lõppemis</w:t>
      </w:r>
      <w:del w:id="11" w:author="Helen Uustalu" w:date="2024-06-26T09:59:00Z">
        <w:r w:rsidRPr="3AAE7211" w:rsidDel="00244106">
          <w:rPr>
            <w:lang w:val="et-EE"/>
          </w:rPr>
          <w:delText>t</w:delText>
        </w:r>
      </w:del>
      <w:ins w:id="12" w:author="Helen Uustalu" w:date="2024-06-26T09:59:00Z">
        <w:r w:rsidR="00244106">
          <w:rPr>
            <w:lang w:val="et-EE"/>
          </w:rPr>
          <w:t>est arvates</w:t>
        </w:r>
      </w:ins>
      <w:r w:rsidRPr="3AAE7211">
        <w:rPr>
          <w:lang w:val="et-EE"/>
        </w:rPr>
        <w:t xml:space="preserve">. </w:t>
      </w:r>
    </w:p>
    <w:p w14:paraId="7DE45B4D" w14:textId="77777777" w:rsidR="009A1127" w:rsidRDefault="009A1127" w:rsidP="009A1127">
      <w:pPr>
        <w:ind w:left="-5" w:right="47"/>
        <w:jc w:val="both"/>
        <w:rPr>
          <w:lang w:val="et-EE"/>
        </w:rPr>
      </w:pPr>
    </w:p>
    <w:p w14:paraId="25D572ED" w14:textId="713CC9B6" w:rsidR="009A1127" w:rsidRPr="007637E9" w:rsidRDefault="00CB699E" w:rsidP="009A1127">
      <w:pPr>
        <w:ind w:left="-5" w:right="47"/>
        <w:jc w:val="both"/>
        <w:rPr>
          <w:lang w:val="et-EE"/>
        </w:rPr>
      </w:pPr>
      <w:r>
        <w:rPr>
          <w:lang w:val="et-EE"/>
        </w:rPr>
        <w:t>(</w:t>
      </w:r>
      <w:r w:rsidR="00930316">
        <w:rPr>
          <w:lang w:val="et-EE"/>
        </w:rPr>
        <w:t>5</w:t>
      </w:r>
      <w:r>
        <w:rPr>
          <w:lang w:val="et-EE"/>
        </w:rPr>
        <w:t>)</w:t>
      </w:r>
      <w:r w:rsidR="002D435D">
        <w:rPr>
          <w:lang w:val="et-EE"/>
        </w:rPr>
        <w:t xml:space="preserve"> </w:t>
      </w:r>
      <w:r w:rsidR="009A1127" w:rsidRPr="3AAE7211">
        <w:rPr>
          <w:lang w:val="et-EE"/>
        </w:rPr>
        <w:t xml:space="preserve">Nõusoleku andmekogu asutab ja selle põhimääruse kehtestab Vabariigi Valitsus määrusega. </w:t>
      </w:r>
    </w:p>
    <w:p w14:paraId="0B12D0B9" w14:textId="77777777" w:rsidR="00F156F3" w:rsidRDefault="00F156F3" w:rsidP="00F156F3">
      <w:pPr>
        <w:ind w:left="-5" w:right="47"/>
        <w:jc w:val="both"/>
        <w:rPr>
          <w:b/>
          <w:bCs/>
          <w:lang w:val="et-EE"/>
        </w:rPr>
      </w:pPr>
    </w:p>
    <w:p w14:paraId="6BDDFA6F" w14:textId="77777777" w:rsidR="00F156F3" w:rsidRPr="00483A79" w:rsidRDefault="00F156F3" w:rsidP="00F156F3">
      <w:pPr>
        <w:ind w:left="-5" w:right="47"/>
        <w:jc w:val="both"/>
        <w:rPr>
          <w:b/>
          <w:bCs/>
          <w:lang w:val="et-EE"/>
        </w:rPr>
      </w:pPr>
      <w:r w:rsidRPr="00483A79">
        <w:rPr>
          <w:b/>
          <w:bCs/>
          <w:lang w:val="et-EE"/>
        </w:rPr>
        <w:t>§ 43</w:t>
      </w:r>
      <w:r w:rsidRPr="00483A79">
        <w:rPr>
          <w:b/>
          <w:bCs/>
          <w:vertAlign w:val="superscript"/>
          <w:lang w:val="et-EE"/>
        </w:rPr>
        <w:t>11</w:t>
      </w:r>
      <w:r w:rsidRPr="00483A79">
        <w:rPr>
          <w:b/>
          <w:bCs/>
          <w:lang w:val="et-EE"/>
        </w:rPr>
        <w:t>. </w:t>
      </w:r>
      <w:bookmarkStart w:id="13" w:name="_Hlk146620019"/>
      <w:bookmarkStart w:id="14" w:name="_Hlk146617016"/>
      <w:r w:rsidRPr="00483A79">
        <w:rPr>
          <w:b/>
          <w:bCs/>
          <w:lang w:val="et-EE"/>
        </w:rPr>
        <w:t>Keskne volituste haldamise andmekogu</w:t>
      </w:r>
      <w:bookmarkEnd w:id="13"/>
      <w:bookmarkEnd w:id="14"/>
    </w:p>
    <w:p w14:paraId="3DDD5B20" w14:textId="77777777" w:rsidR="00F156F3" w:rsidRPr="002D435D" w:rsidRDefault="00F156F3" w:rsidP="00F156F3">
      <w:pPr>
        <w:jc w:val="both"/>
        <w:rPr>
          <w:highlight w:val="green"/>
          <w:lang w:val="et-EE"/>
        </w:rPr>
      </w:pPr>
    </w:p>
    <w:p w14:paraId="7E150077" w14:textId="7D0FA01C" w:rsidR="00483A79" w:rsidRPr="009B2EF4" w:rsidRDefault="00483A79" w:rsidP="00483A79">
      <w:pPr>
        <w:ind w:right="47"/>
        <w:jc w:val="both"/>
        <w:rPr>
          <w:lang w:val="et-EE" w:eastAsia="et-EE"/>
        </w:rPr>
      </w:pPr>
      <w:r w:rsidRPr="009B2EF4">
        <w:rPr>
          <w:lang w:val="et-EE"/>
        </w:rPr>
        <w:t xml:space="preserve">(1) </w:t>
      </w:r>
      <w:r w:rsidRPr="009B2EF4">
        <w:rPr>
          <w:rStyle w:val="normaltextrun"/>
          <w:lang w:val="et-EE"/>
        </w:rPr>
        <w:t xml:space="preserve">Keskses volituste haldamise </w:t>
      </w:r>
      <w:r w:rsidRPr="009B2EF4">
        <w:rPr>
          <w:lang w:val="et-EE"/>
        </w:rPr>
        <w:t>andmekogus töödeldakse andmeid eesmärgiga võimaldada selle vastutaval töötlejal kontrollida</w:t>
      </w:r>
      <w:r w:rsidRPr="009B2EF4">
        <w:rPr>
          <w:lang w:val="et-EE" w:eastAsia="et-EE"/>
        </w:rPr>
        <w:t xml:space="preserve"> juriidilise isiku esindaja või füüsilise isiku</w:t>
      </w:r>
      <w:r w:rsidRPr="009B2EF4">
        <w:rPr>
          <w:i/>
          <w:iCs/>
          <w:lang w:val="et-EE" w:eastAsia="et-EE"/>
        </w:rPr>
        <w:t xml:space="preserve"> </w:t>
      </w:r>
      <w:r w:rsidRPr="009B2EF4">
        <w:rPr>
          <w:lang w:val="et-EE" w:eastAsia="et-EE"/>
        </w:rPr>
        <w:t xml:space="preserve">(edaspidi </w:t>
      </w:r>
      <w:r w:rsidRPr="009B2EF4">
        <w:rPr>
          <w:i/>
          <w:iCs/>
          <w:lang w:val="et-EE" w:eastAsia="et-EE"/>
        </w:rPr>
        <w:t>lõppkasutaja</w:t>
      </w:r>
      <w:r w:rsidRPr="009B2EF4">
        <w:rPr>
          <w:lang w:val="et-EE" w:eastAsia="et-EE"/>
        </w:rPr>
        <w:t xml:space="preserve">) </w:t>
      </w:r>
      <w:r w:rsidRPr="009B2EF4">
        <w:rPr>
          <w:rStyle w:val="normaltextrun"/>
          <w:lang w:val="et-EE"/>
        </w:rPr>
        <w:t xml:space="preserve">volituse </w:t>
      </w:r>
      <w:r w:rsidRPr="009B2EF4">
        <w:rPr>
          <w:lang w:val="et-EE"/>
        </w:rPr>
        <w:t xml:space="preserve">olemasolu ja ulatust ning võimaldada </w:t>
      </w:r>
      <w:r w:rsidRPr="009B2EF4">
        <w:rPr>
          <w:lang w:val="et-EE" w:eastAsia="et-EE"/>
        </w:rPr>
        <w:t xml:space="preserve">lõppkasutajal keskselt </w:t>
      </w:r>
      <w:r w:rsidRPr="009B2EF4">
        <w:rPr>
          <w:color w:val="202020"/>
          <w:lang w:val="et-EE"/>
        </w:rPr>
        <w:t>hallata tema poolt ja temale antud volitus</w:t>
      </w:r>
      <w:r w:rsidR="008B0AA3">
        <w:rPr>
          <w:color w:val="202020"/>
          <w:lang w:val="et-EE"/>
        </w:rPr>
        <w:t>t</w:t>
      </w:r>
      <w:r w:rsidRPr="009B2EF4">
        <w:rPr>
          <w:color w:val="202020"/>
          <w:lang w:val="et-EE"/>
        </w:rPr>
        <w:t xml:space="preserve"> riigi infosüsteemis.</w:t>
      </w:r>
    </w:p>
    <w:p w14:paraId="06BFD391" w14:textId="77777777" w:rsidR="00483A79" w:rsidRPr="009B2EF4" w:rsidRDefault="00483A79" w:rsidP="00483A79">
      <w:pPr>
        <w:ind w:left="-5" w:right="47"/>
        <w:jc w:val="both"/>
        <w:rPr>
          <w:lang w:val="et-EE"/>
        </w:rPr>
      </w:pPr>
    </w:p>
    <w:p w14:paraId="0824069F" w14:textId="4BBD6CE0" w:rsidR="00483A79" w:rsidRPr="009B2EF4" w:rsidRDefault="00483A79" w:rsidP="00483A79">
      <w:pPr>
        <w:ind w:left="-5" w:right="47"/>
        <w:jc w:val="both"/>
        <w:rPr>
          <w:lang w:val="et-EE"/>
        </w:rPr>
      </w:pPr>
      <w:r w:rsidRPr="009B2EF4">
        <w:rPr>
          <w:lang w:val="et-EE"/>
        </w:rPr>
        <w:t>(2) Keskses volituste haldamise andmekogus töödeldakse</w:t>
      </w:r>
      <w:r w:rsidR="009A664C">
        <w:rPr>
          <w:lang w:val="et-EE"/>
        </w:rPr>
        <w:t xml:space="preserve"> lisaks selle põhimääruses sätestatud andmetele</w:t>
      </w:r>
      <w:r w:rsidRPr="009B2EF4">
        <w:rPr>
          <w:lang w:val="et-EE"/>
        </w:rPr>
        <w:t xml:space="preserve"> järgmisi andmeid:</w:t>
      </w:r>
    </w:p>
    <w:p w14:paraId="691EA3ED" w14:textId="027F9D93" w:rsidR="00483A79" w:rsidRDefault="00483A79" w:rsidP="00483A79">
      <w:pPr>
        <w:ind w:left="-5" w:right="47"/>
        <w:jc w:val="both"/>
        <w:rPr>
          <w:lang w:val="et-EE"/>
        </w:rPr>
      </w:pPr>
      <w:bookmarkStart w:id="15" w:name="_Hlk138648657"/>
      <w:r w:rsidRPr="009B2EF4">
        <w:rPr>
          <w:lang w:val="et-EE"/>
        </w:rPr>
        <w:t xml:space="preserve">1) lõppkasutaja ja asjakohasel juhul tema seadusliku esindaja </w:t>
      </w:r>
      <w:del w:id="16" w:author="Helen Uustalu" w:date="2024-06-26T10:14:00Z">
        <w:r w:rsidR="00694762" w:rsidDel="00B50130">
          <w:rPr>
            <w:lang w:val="et-EE"/>
          </w:rPr>
          <w:delText>isiku</w:delText>
        </w:r>
      </w:del>
      <w:ins w:id="17" w:author="Helen Uustalu" w:date="2024-07-04T19:32:00Z">
        <w:r w:rsidR="00D17832">
          <w:rPr>
            <w:lang w:val="et-EE"/>
          </w:rPr>
          <w:t>ees- ja perekonna</w:t>
        </w:r>
      </w:ins>
      <w:r w:rsidRPr="009B2EF4">
        <w:rPr>
          <w:lang w:val="et-EE"/>
        </w:rPr>
        <w:t>nimi ning isikukood;</w:t>
      </w:r>
    </w:p>
    <w:p w14:paraId="5783B4B5" w14:textId="6EA13E1E" w:rsidR="00483A79" w:rsidRDefault="00E06FF7" w:rsidP="003425AE">
      <w:pPr>
        <w:ind w:right="47"/>
        <w:jc w:val="both"/>
        <w:rPr>
          <w:color w:val="202020"/>
          <w:lang w:val="et-EE"/>
        </w:rPr>
      </w:pPr>
      <w:r>
        <w:rPr>
          <w:lang w:val="et-EE"/>
        </w:rPr>
        <w:t>2)</w:t>
      </w:r>
      <w:r w:rsidR="00483A79" w:rsidRPr="009B2EF4">
        <w:rPr>
          <w:lang w:val="et-EE"/>
        </w:rPr>
        <w:t xml:space="preserve"> volitusega antud esindusõiguse </w:t>
      </w:r>
      <w:r w:rsidR="00483A79" w:rsidRPr="009B2EF4">
        <w:rPr>
          <w:color w:val="202020"/>
          <w:lang w:val="et-EE"/>
        </w:rPr>
        <w:t>andmed</w:t>
      </w:r>
      <w:r w:rsidR="003425AE">
        <w:rPr>
          <w:color w:val="202020"/>
          <w:lang w:val="et-EE"/>
        </w:rPr>
        <w:t>;</w:t>
      </w:r>
    </w:p>
    <w:p w14:paraId="6632B31F" w14:textId="3AD9095F" w:rsidR="003425AE" w:rsidRPr="005C4343" w:rsidRDefault="003425AE" w:rsidP="00DA0ACD">
      <w:pPr>
        <w:ind w:right="47"/>
        <w:jc w:val="both"/>
        <w:rPr>
          <w:color w:val="202020"/>
          <w:lang w:val="et-EE"/>
        </w:rPr>
      </w:pPr>
      <w:r>
        <w:rPr>
          <w:color w:val="202020"/>
          <w:lang w:val="et-EE"/>
        </w:rPr>
        <w:t xml:space="preserve">3) </w:t>
      </w:r>
      <w:r w:rsidRPr="005C4343">
        <w:rPr>
          <w:lang w:val="et-EE"/>
        </w:rPr>
        <w:t>lõppkasutaja teovõime piira</w:t>
      </w:r>
      <w:r w:rsidR="00BC004F" w:rsidRPr="005C4343">
        <w:rPr>
          <w:lang w:val="et-EE"/>
        </w:rPr>
        <w:t>mise</w:t>
      </w:r>
      <w:r w:rsidRPr="005C4343">
        <w:rPr>
          <w:lang w:val="et-EE"/>
        </w:rPr>
        <w:t xml:space="preserve"> andmed.</w:t>
      </w:r>
    </w:p>
    <w:p w14:paraId="72B85606" w14:textId="2B635503" w:rsidR="00483A79" w:rsidRPr="009B2EF4" w:rsidRDefault="00483A79" w:rsidP="00483A79">
      <w:pPr>
        <w:ind w:left="-5" w:right="47"/>
        <w:jc w:val="both"/>
        <w:rPr>
          <w:color w:val="202020"/>
          <w:lang w:val="et-EE"/>
        </w:rPr>
      </w:pPr>
    </w:p>
    <w:p w14:paraId="6348B3DB" w14:textId="0541AA39" w:rsidR="00483A79" w:rsidRPr="009B2EF4" w:rsidRDefault="00483A79" w:rsidP="00483A79">
      <w:pPr>
        <w:ind w:left="-5" w:right="47"/>
        <w:jc w:val="both"/>
        <w:rPr>
          <w:lang w:val="et-EE"/>
        </w:rPr>
      </w:pPr>
      <w:bookmarkStart w:id="18" w:name="_Hlk164084321"/>
      <w:bookmarkEnd w:id="15"/>
      <w:r w:rsidRPr="009B2EF4">
        <w:rPr>
          <w:lang w:val="et-EE"/>
        </w:rPr>
        <w:lastRenderedPageBreak/>
        <w:t>(</w:t>
      </w:r>
      <w:r w:rsidR="00817091">
        <w:rPr>
          <w:lang w:val="et-EE"/>
        </w:rPr>
        <w:t>3</w:t>
      </w:r>
      <w:r w:rsidRPr="009B2EF4">
        <w:rPr>
          <w:lang w:val="et-EE"/>
        </w:rPr>
        <w:t>) Keskse volituste haldamise andmekogu vastutav töötleja on Riigi Infosüsteemi Amet.</w:t>
      </w:r>
    </w:p>
    <w:bookmarkEnd w:id="18"/>
    <w:p w14:paraId="7728CC8B" w14:textId="77777777" w:rsidR="00483A79" w:rsidRPr="009B2EF4" w:rsidRDefault="00483A79" w:rsidP="00483A79">
      <w:pPr>
        <w:ind w:right="47"/>
        <w:jc w:val="both"/>
        <w:rPr>
          <w:lang w:val="et-EE"/>
        </w:rPr>
      </w:pPr>
    </w:p>
    <w:p w14:paraId="733BF797" w14:textId="3DF5C59D" w:rsidR="00483A79" w:rsidRPr="009B2EF4" w:rsidRDefault="00483A79" w:rsidP="00483A79">
      <w:pPr>
        <w:ind w:left="-5" w:right="47"/>
        <w:jc w:val="both"/>
        <w:rPr>
          <w:lang w:val="et-EE"/>
        </w:rPr>
      </w:pPr>
      <w:r w:rsidRPr="009B2EF4">
        <w:rPr>
          <w:lang w:val="et-EE"/>
        </w:rPr>
        <w:t>(</w:t>
      </w:r>
      <w:r w:rsidR="00817091">
        <w:rPr>
          <w:lang w:val="et-EE"/>
        </w:rPr>
        <w:t>4</w:t>
      </w:r>
      <w:r w:rsidRPr="009B2EF4">
        <w:rPr>
          <w:lang w:val="et-EE"/>
        </w:rPr>
        <w:t xml:space="preserve">) Keskses volituste haldamise andmekogus </w:t>
      </w:r>
      <w:r w:rsidR="00EF2E40">
        <w:rPr>
          <w:lang w:val="et-EE"/>
        </w:rPr>
        <w:t>töödeldavaid</w:t>
      </w:r>
      <w:r w:rsidRPr="009B2EF4">
        <w:rPr>
          <w:lang w:val="et-EE"/>
        </w:rPr>
        <w:t xml:space="preserve"> andmeid ja logisid säilitatakse kolm aastat </w:t>
      </w:r>
      <w:del w:id="19" w:author="Helen Uustalu" w:date="2024-06-26T10:15:00Z">
        <w:r w:rsidRPr="009B2EF4" w:rsidDel="00B50130">
          <w:rPr>
            <w:lang w:val="et-EE"/>
          </w:rPr>
          <w:delText xml:space="preserve">pärast </w:delText>
        </w:r>
      </w:del>
      <w:r w:rsidRPr="009B2EF4">
        <w:rPr>
          <w:lang w:val="et-EE"/>
        </w:rPr>
        <w:t>volituse lõppemis</w:t>
      </w:r>
      <w:ins w:id="20" w:author="Helen Uustalu" w:date="2024-06-26T10:15:00Z">
        <w:r w:rsidR="00B50130">
          <w:rPr>
            <w:lang w:val="et-EE"/>
          </w:rPr>
          <w:t>est arvates</w:t>
        </w:r>
      </w:ins>
      <w:del w:id="21" w:author="Helen Uustalu" w:date="2024-06-26T10:15:00Z">
        <w:r w:rsidRPr="009B2EF4" w:rsidDel="00B50130">
          <w:rPr>
            <w:lang w:val="et-EE"/>
          </w:rPr>
          <w:delText>t</w:delText>
        </w:r>
      </w:del>
      <w:r w:rsidRPr="009B2EF4">
        <w:rPr>
          <w:lang w:val="et-EE"/>
        </w:rPr>
        <w:t xml:space="preserve">. </w:t>
      </w:r>
    </w:p>
    <w:p w14:paraId="5E9648E0" w14:textId="77777777" w:rsidR="00483A79" w:rsidRDefault="00483A79" w:rsidP="00483A79">
      <w:pPr>
        <w:ind w:left="-5" w:right="47"/>
        <w:jc w:val="both"/>
        <w:rPr>
          <w:highlight w:val="green"/>
          <w:lang w:val="et-EE"/>
        </w:rPr>
      </w:pPr>
    </w:p>
    <w:p w14:paraId="46769E4E" w14:textId="503BE4E2" w:rsidR="00483A79" w:rsidRPr="009B2EF4" w:rsidRDefault="00483A79" w:rsidP="00483A79">
      <w:pPr>
        <w:ind w:left="-5" w:right="47"/>
        <w:jc w:val="both"/>
        <w:rPr>
          <w:lang w:val="et-EE"/>
        </w:rPr>
      </w:pPr>
      <w:r w:rsidRPr="009B2EF4">
        <w:rPr>
          <w:lang w:val="et-EE"/>
        </w:rPr>
        <w:t>(</w:t>
      </w:r>
      <w:r w:rsidR="00817091">
        <w:rPr>
          <w:lang w:val="et-EE"/>
        </w:rPr>
        <w:t>5</w:t>
      </w:r>
      <w:r w:rsidRPr="009B2EF4">
        <w:rPr>
          <w:lang w:val="et-EE"/>
        </w:rPr>
        <w:t>) Keskse volituste haldamise andmekogu asutab ja selle põhimääruse kehtestab Vabariigi Valitsus määrusega.“.</w:t>
      </w:r>
    </w:p>
    <w:p w14:paraId="202F5A40" w14:textId="77777777" w:rsidR="00F156F3" w:rsidRPr="002C4D52" w:rsidRDefault="00F156F3" w:rsidP="00F156F3">
      <w:pPr>
        <w:pStyle w:val="paragraph"/>
        <w:spacing w:before="0" w:beforeAutospacing="0" w:after="0" w:afterAutospacing="0"/>
        <w:textAlignment w:val="baseline"/>
        <w:rPr>
          <w:b/>
          <w:bCs/>
        </w:rPr>
      </w:pPr>
    </w:p>
    <w:p w14:paraId="53A5FEE6" w14:textId="77777777" w:rsidR="00F156F3" w:rsidRPr="002C4D52" w:rsidRDefault="00F156F3" w:rsidP="00F156F3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bCs/>
        </w:rPr>
      </w:pPr>
      <w:r w:rsidRPr="002C4D52">
        <w:rPr>
          <w:b/>
          <w:bCs/>
        </w:rPr>
        <w:t>§ 2. Keeleseaduse muutmine</w:t>
      </w:r>
    </w:p>
    <w:p w14:paraId="2230997E" w14:textId="77777777" w:rsidR="00F156F3" w:rsidRPr="002C4D52" w:rsidRDefault="00F156F3" w:rsidP="00F156F3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bCs/>
        </w:rPr>
      </w:pPr>
    </w:p>
    <w:p w14:paraId="3D7D4BBE" w14:textId="77777777" w:rsidR="00F156F3" w:rsidRPr="002C4D52" w:rsidRDefault="00F156F3" w:rsidP="00F156F3">
      <w:pPr>
        <w:pStyle w:val="paragraph"/>
        <w:spacing w:before="0" w:beforeAutospacing="0" w:after="0" w:afterAutospacing="0"/>
        <w:textAlignment w:val="baseline"/>
        <w:rPr>
          <w:rStyle w:val="eop"/>
        </w:rPr>
      </w:pPr>
      <w:r w:rsidRPr="002C4D52">
        <w:rPr>
          <w:rStyle w:val="normaltextrun"/>
        </w:rPr>
        <w:t>Keeleseadust täiendatakse 2</w:t>
      </w:r>
      <w:r w:rsidRPr="002C4D52">
        <w:rPr>
          <w:rStyle w:val="normaltextrun"/>
          <w:vertAlign w:val="superscript"/>
        </w:rPr>
        <w:t>1</w:t>
      </w:r>
      <w:r w:rsidRPr="002C4D52">
        <w:rPr>
          <w:rStyle w:val="normaltextrun"/>
        </w:rPr>
        <w:t>. peatükiga järgmises sõnastuses:</w:t>
      </w:r>
    </w:p>
    <w:p w14:paraId="0ACF911E" w14:textId="77777777" w:rsidR="00F156F3" w:rsidRPr="002D435D" w:rsidRDefault="00F156F3" w:rsidP="00F156F3">
      <w:pPr>
        <w:pStyle w:val="paragraph"/>
        <w:spacing w:before="0" w:beforeAutospacing="0" w:after="0" w:afterAutospacing="0"/>
        <w:ind w:left="720"/>
        <w:textAlignment w:val="baseline"/>
        <w:rPr>
          <w:highlight w:val="green"/>
        </w:rPr>
      </w:pPr>
    </w:p>
    <w:p w14:paraId="68F07E74" w14:textId="77777777" w:rsidR="002C4D52" w:rsidRPr="007637E9" w:rsidRDefault="002C4D52" w:rsidP="002C4D52">
      <w:pPr>
        <w:pStyle w:val="paragraph"/>
        <w:spacing w:before="0" w:beforeAutospacing="0" w:after="0" w:afterAutospacing="0"/>
        <w:jc w:val="center"/>
        <w:textAlignment w:val="baseline"/>
        <w:rPr>
          <w:b/>
          <w:bCs/>
        </w:rPr>
      </w:pPr>
      <w:r w:rsidRPr="3AAE7211">
        <w:rPr>
          <w:rStyle w:val="normaltextrun"/>
        </w:rPr>
        <w:t>„</w:t>
      </w:r>
      <w:r w:rsidRPr="3AAE7211">
        <w:rPr>
          <w:rStyle w:val="normaltextrun"/>
          <w:b/>
          <w:bCs/>
        </w:rPr>
        <w:t>2</w:t>
      </w:r>
      <w:r w:rsidRPr="3AAE7211">
        <w:rPr>
          <w:rStyle w:val="normaltextrun"/>
          <w:b/>
          <w:bCs/>
          <w:vertAlign w:val="superscript"/>
        </w:rPr>
        <w:t>1</w:t>
      </w:r>
      <w:r w:rsidRPr="3AAE7211">
        <w:rPr>
          <w:rStyle w:val="normaltextrun"/>
          <w:b/>
          <w:bCs/>
        </w:rPr>
        <w:t>. peatükk</w:t>
      </w:r>
      <w:r w:rsidRPr="3AAE7211">
        <w:rPr>
          <w:rStyle w:val="eop"/>
          <w:b/>
          <w:bCs/>
        </w:rPr>
        <w:t> </w:t>
      </w:r>
    </w:p>
    <w:p w14:paraId="6D302891" w14:textId="77777777" w:rsidR="002C4D52" w:rsidRPr="007637E9" w:rsidRDefault="002C4D52" w:rsidP="002C4D52">
      <w:pPr>
        <w:pStyle w:val="paragraph"/>
        <w:spacing w:before="0" w:beforeAutospacing="0" w:after="0" w:afterAutospacing="0"/>
        <w:jc w:val="center"/>
        <w:textAlignment w:val="baseline"/>
        <w:rPr>
          <w:b/>
          <w:bCs/>
        </w:rPr>
      </w:pPr>
      <w:r w:rsidRPr="3AAE7211">
        <w:rPr>
          <w:rStyle w:val="normaltextrun"/>
          <w:b/>
          <w:bCs/>
        </w:rPr>
        <w:t>Tõl</w:t>
      </w:r>
      <w:r>
        <w:rPr>
          <w:rStyle w:val="normaltextrun"/>
          <w:b/>
          <w:bCs/>
        </w:rPr>
        <w:t>ke</w:t>
      </w:r>
      <w:r w:rsidRPr="3AAE7211">
        <w:rPr>
          <w:rStyle w:val="normaltextrun"/>
          <w:b/>
          <w:bCs/>
        </w:rPr>
        <w:t>andmekogu</w:t>
      </w:r>
    </w:p>
    <w:p w14:paraId="6B912940" w14:textId="77777777" w:rsidR="002C4D52" w:rsidRPr="007637E9" w:rsidRDefault="002C4D52" w:rsidP="002C4D5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b/>
          <w:bCs/>
        </w:rPr>
      </w:pPr>
    </w:p>
    <w:p w14:paraId="3AE86FB7" w14:textId="77777777" w:rsidR="002C4D52" w:rsidRPr="007637E9" w:rsidRDefault="002C4D52" w:rsidP="002C4D52">
      <w:pPr>
        <w:pStyle w:val="paragraph"/>
        <w:spacing w:before="0" w:beforeAutospacing="0" w:after="0" w:afterAutospacing="0"/>
        <w:jc w:val="both"/>
        <w:textAlignment w:val="baseline"/>
        <w:rPr>
          <w:b/>
          <w:bCs/>
        </w:rPr>
      </w:pPr>
      <w:r w:rsidRPr="3AAE7211">
        <w:rPr>
          <w:rStyle w:val="normaltextrun"/>
          <w:b/>
          <w:bCs/>
        </w:rPr>
        <w:t>§ 7</w:t>
      </w:r>
      <w:r w:rsidRPr="3AAE7211">
        <w:rPr>
          <w:rStyle w:val="normaltextrun"/>
          <w:b/>
          <w:bCs/>
          <w:vertAlign w:val="superscript"/>
        </w:rPr>
        <w:t>1</w:t>
      </w:r>
      <w:r w:rsidRPr="3AAE7211">
        <w:rPr>
          <w:rStyle w:val="normaltextrun"/>
          <w:b/>
          <w:bCs/>
        </w:rPr>
        <w:t>. Tõl</w:t>
      </w:r>
      <w:r>
        <w:rPr>
          <w:rStyle w:val="normaltextrun"/>
          <w:b/>
          <w:bCs/>
        </w:rPr>
        <w:t>ke</w:t>
      </w:r>
      <w:r w:rsidRPr="3AAE7211">
        <w:rPr>
          <w:rStyle w:val="normaltextrun"/>
          <w:b/>
          <w:bCs/>
        </w:rPr>
        <w:t>andmekogu</w:t>
      </w:r>
      <w:r w:rsidRPr="3AAE7211">
        <w:rPr>
          <w:rStyle w:val="eop"/>
          <w:b/>
          <w:bCs/>
        </w:rPr>
        <w:t> </w:t>
      </w:r>
    </w:p>
    <w:p w14:paraId="021295E0" w14:textId="77777777" w:rsidR="002C4D52" w:rsidRPr="007637E9" w:rsidRDefault="002C4D52" w:rsidP="002C4D5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</w:rPr>
      </w:pPr>
    </w:p>
    <w:p w14:paraId="1E0C766A" w14:textId="2F027C40" w:rsidR="002C4D52" w:rsidRPr="007637E9" w:rsidRDefault="002C4D52" w:rsidP="002C4D52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  <w:r w:rsidRPr="3AAE7211">
        <w:rPr>
          <w:rStyle w:val="normaltextrun"/>
        </w:rPr>
        <w:t>(1) Tõl</w:t>
      </w:r>
      <w:r>
        <w:rPr>
          <w:rStyle w:val="normaltextrun"/>
        </w:rPr>
        <w:t>ke</w:t>
      </w:r>
      <w:r w:rsidRPr="3AAE7211">
        <w:rPr>
          <w:rStyle w:val="normaltextrun"/>
        </w:rPr>
        <w:t>andmekogu</w:t>
      </w:r>
      <w:r>
        <w:rPr>
          <w:rStyle w:val="normaltextrun"/>
        </w:rPr>
        <w:t>s töödeldakse andmeid eesmärgiga</w:t>
      </w:r>
      <w:r w:rsidRPr="3AAE7211">
        <w:rPr>
          <w:rStyle w:val="normaltextrun"/>
        </w:rPr>
        <w:t>:</w:t>
      </w:r>
      <w:r w:rsidRPr="3AAE7211">
        <w:rPr>
          <w:rStyle w:val="eop"/>
        </w:rPr>
        <w:t> </w:t>
      </w:r>
    </w:p>
    <w:p w14:paraId="5F277149" w14:textId="77777777" w:rsidR="002C4D52" w:rsidRPr="007637E9" w:rsidRDefault="002C4D52" w:rsidP="002C4D52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  <w:r w:rsidRPr="3AAE7211">
        <w:rPr>
          <w:rStyle w:val="normaltextrun"/>
        </w:rPr>
        <w:t>1) võimaldada riigiasutustel tõlkida teavet eesti keelest ja eesti keelde ning hallata tõlketöid;</w:t>
      </w:r>
      <w:r w:rsidRPr="3AAE7211">
        <w:rPr>
          <w:rStyle w:val="eop"/>
        </w:rPr>
        <w:t> </w:t>
      </w:r>
    </w:p>
    <w:p w14:paraId="0731F7E2" w14:textId="77777777" w:rsidR="002C4D52" w:rsidRPr="007637E9" w:rsidRDefault="002C4D52" w:rsidP="002C4D52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  <w:r w:rsidRPr="3AAE7211">
        <w:rPr>
          <w:rStyle w:val="normaltextrun"/>
        </w:rPr>
        <w:t xml:space="preserve">2) pakkuda </w:t>
      </w:r>
      <w:bookmarkStart w:id="22" w:name="_Hlk166490971"/>
      <w:r w:rsidRPr="3AAE7211">
        <w:rPr>
          <w:rStyle w:val="normaltextrun"/>
        </w:rPr>
        <w:t xml:space="preserve">tuge </w:t>
      </w:r>
      <w:bookmarkStart w:id="23" w:name="_Hlk166491031"/>
      <w:r w:rsidRPr="3AAE7211">
        <w:rPr>
          <w:rStyle w:val="normaltextrun"/>
        </w:rPr>
        <w:t>tõlke kvaliteedi</w:t>
      </w:r>
      <w:r>
        <w:rPr>
          <w:rStyle w:val="normaltextrun"/>
        </w:rPr>
        <w:t xml:space="preserve"> ning</w:t>
      </w:r>
      <w:r w:rsidRPr="3AAE7211">
        <w:rPr>
          <w:rStyle w:val="normaltextrun"/>
        </w:rPr>
        <w:t xml:space="preserve"> terminoloogi</w:t>
      </w:r>
      <w:r>
        <w:rPr>
          <w:rStyle w:val="normaltextrun"/>
        </w:rPr>
        <w:t>a</w:t>
      </w:r>
      <w:r w:rsidRPr="3AAE7211">
        <w:rPr>
          <w:rStyle w:val="normaltextrun"/>
        </w:rPr>
        <w:t xml:space="preserve"> üht</w:t>
      </w:r>
      <w:r>
        <w:rPr>
          <w:rStyle w:val="normaltextrun"/>
        </w:rPr>
        <w:t>l</w:t>
      </w:r>
      <w:r w:rsidRPr="3AAE7211">
        <w:rPr>
          <w:rStyle w:val="normaltextrun"/>
        </w:rPr>
        <w:t>use ja arendamise tagamisel</w:t>
      </w:r>
      <w:bookmarkEnd w:id="22"/>
      <w:bookmarkEnd w:id="23"/>
      <w:r w:rsidRPr="3AAE7211">
        <w:rPr>
          <w:rStyle w:val="normaltextrun"/>
        </w:rPr>
        <w:t>;</w:t>
      </w:r>
      <w:r w:rsidRPr="3AAE7211">
        <w:rPr>
          <w:rStyle w:val="eop"/>
        </w:rPr>
        <w:t> </w:t>
      </w:r>
    </w:p>
    <w:p w14:paraId="22FF3DF8" w14:textId="77777777" w:rsidR="002C4D52" w:rsidRPr="007637E9" w:rsidRDefault="002C4D52" w:rsidP="002C4D5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3AAE7211">
        <w:rPr>
          <w:rStyle w:val="normaltextrun"/>
        </w:rPr>
        <w:t xml:space="preserve">3) toetada vajalike andmetega riigiasutuste </w:t>
      </w:r>
      <w:r w:rsidRPr="007C16F1">
        <w:rPr>
          <w:rStyle w:val="normaltextrun"/>
        </w:rPr>
        <w:t>tõlketöö</w:t>
      </w:r>
      <w:r>
        <w:rPr>
          <w:rStyle w:val="normaltextrun"/>
        </w:rPr>
        <w:t>de</w:t>
      </w:r>
      <w:r w:rsidRPr="3AAE7211">
        <w:rPr>
          <w:rStyle w:val="normaltextrun"/>
        </w:rPr>
        <w:t xml:space="preserve"> planeerimist ja korraldamist.</w:t>
      </w:r>
    </w:p>
    <w:p w14:paraId="34F914A8" w14:textId="77777777" w:rsidR="002C4D52" w:rsidRPr="007637E9" w:rsidRDefault="002C4D52" w:rsidP="002C4D52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  <w:r w:rsidRPr="3AAE7211">
        <w:rPr>
          <w:rStyle w:val="eop"/>
        </w:rPr>
        <w:t> </w:t>
      </w:r>
    </w:p>
    <w:p w14:paraId="3730B81C" w14:textId="6554FB6B" w:rsidR="002C4D52" w:rsidRDefault="002C4D52" w:rsidP="00C96FFA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</w:rPr>
      </w:pPr>
      <w:bookmarkStart w:id="24" w:name="_Hlk168636056"/>
      <w:r w:rsidRPr="3AAE7211">
        <w:rPr>
          <w:rStyle w:val="normaltextrun"/>
        </w:rPr>
        <w:t xml:space="preserve">(2) </w:t>
      </w:r>
      <w:r>
        <w:rPr>
          <w:rStyle w:val="normaltextrun"/>
        </w:rPr>
        <w:t>Tõlkeandmekogus</w:t>
      </w:r>
      <w:r w:rsidRPr="3AAE7211">
        <w:rPr>
          <w:rStyle w:val="normaltextrun"/>
        </w:rPr>
        <w:t xml:space="preserve"> töödeldakse </w:t>
      </w:r>
      <w:r w:rsidR="00C96FFA">
        <w:rPr>
          <w:rStyle w:val="normaltextrun"/>
        </w:rPr>
        <w:t xml:space="preserve">lisaks selle põhimääruses sätestatud andmetele </w:t>
      </w:r>
      <w:r w:rsidRPr="3AAE7211">
        <w:rPr>
          <w:rStyle w:val="normaltextrun"/>
        </w:rPr>
        <w:t xml:space="preserve">tõlketöö </w:t>
      </w:r>
      <w:r>
        <w:rPr>
          <w:rStyle w:val="normaltextrun"/>
        </w:rPr>
        <w:t>telli</w:t>
      </w:r>
      <w:r w:rsidRPr="3AAE7211">
        <w:rPr>
          <w:rStyle w:val="normaltextrun"/>
        </w:rPr>
        <w:t>ja </w:t>
      </w:r>
      <w:del w:id="25" w:author="Helen Uustalu" w:date="2024-06-26T10:16:00Z">
        <w:r w:rsidR="007F762D" w:rsidDel="00B50130">
          <w:rPr>
            <w:rStyle w:val="normaltextrun"/>
          </w:rPr>
          <w:delText>isiku</w:delText>
        </w:r>
      </w:del>
      <w:ins w:id="26" w:author="Helen Uustalu" w:date="2024-07-04T19:33:00Z">
        <w:r w:rsidR="00D17832">
          <w:rPr>
            <w:rStyle w:val="normaltextrun"/>
          </w:rPr>
          <w:t>ees- ja perekonna</w:t>
        </w:r>
      </w:ins>
      <w:r w:rsidRPr="3AAE7211">
        <w:rPr>
          <w:rStyle w:val="normaltextrun"/>
        </w:rPr>
        <w:t>nim</w:t>
      </w:r>
      <w:r w:rsidR="00C96FFA">
        <w:rPr>
          <w:rStyle w:val="normaltextrun"/>
        </w:rPr>
        <w:t>e</w:t>
      </w:r>
      <w:r w:rsidRPr="3AAE7211">
        <w:rPr>
          <w:rStyle w:val="normaltextrun"/>
        </w:rPr>
        <w:t xml:space="preserve"> ja kontaktandme</w:t>
      </w:r>
      <w:r w:rsidR="00C96FFA">
        <w:rPr>
          <w:rStyle w:val="normaltextrun"/>
        </w:rPr>
        <w:t>i</w:t>
      </w:r>
      <w:r w:rsidRPr="3AAE7211">
        <w:rPr>
          <w:rStyle w:val="normaltextrun"/>
        </w:rPr>
        <w:t xml:space="preserve">d ning täitja </w:t>
      </w:r>
      <w:del w:id="27" w:author="Helen Uustalu" w:date="2024-06-26T10:17:00Z">
        <w:r w:rsidR="007F762D" w:rsidDel="00B50130">
          <w:rPr>
            <w:rStyle w:val="normaltextrun"/>
          </w:rPr>
          <w:delText>isiku</w:delText>
        </w:r>
      </w:del>
      <w:ins w:id="28" w:author="Helen Uustalu" w:date="2024-07-04T19:33:00Z">
        <w:r w:rsidR="00D17832">
          <w:rPr>
            <w:rStyle w:val="normaltextrun"/>
          </w:rPr>
          <w:t>ees- ja perekonna</w:t>
        </w:r>
      </w:ins>
      <w:r w:rsidRPr="3AAE7211">
        <w:rPr>
          <w:rStyle w:val="normaltextrun"/>
        </w:rPr>
        <w:t>nim</w:t>
      </w:r>
      <w:r w:rsidR="00C96FFA">
        <w:rPr>
          <w:rStyle w:val="normaltextrun"/>
        </w:rPr>
        <w:t>e</w:t>
      </w:r>
      <w:r w:rsidRPr="3AAE7211">
        <w:rPr>
          <w:rStyle w:val="normaltextrun"/>
        </w:rPr>
        <w:t>, kontaktandme</w:t>
      </w:r>
      <w:r w:rsidR="00C96FFA">
        <w:rPr>
          <w:rStyle w:val="normaltextrun"/>
        </w:rPr>
        <w:t>i</w:t>
      </w:r>
      <w:r w:rsidRPr="3AAE7211">
        <w:rPr>
          <w:rStyle w:val="normaltextrun"/>
        </w:rPr>
        <w:t>d ja kvalifikatsiooni andme</w:t>
      </w:r>
      <w:r w:rsidR="00C96FFA">
        <w:rPr>
          <w:rStyle w:val="normaltextrun"/>
        </w:rPr>
        <w:t>i</w:t>
      </w:r>
      <w:r w:rsidRPr="3AAE7211">
        <w:rPr>
          <w:rStyle w:val="normaltextrun"/>
        </w:rPr>
        <w:t>d</w:t>
      </w:r>
      <w:bookmarkEnd w:id="24"/>
      <w:r w:rsidR="00C96FFA">
        <w:rPr>
          <w:rStyle w:val="normaltextrun"/>
        </w:rPr>
        <w:t>.</w:t>
      </w:r>
      <w:r w:rsidR="00B72E60">
        <w:rPr>
          <w:rStyle w:val="normaltextrun"/>
        </w:rPr>
        <w:t xml:space="preserve"> Lisaks töödeldakse tõlkeandmekogus isikuandmeid </w:t>
      </w:r>
      <w:bookmarkStart w:id="29" w:name="_Hlk171014641"/>
      <w:r w:rsidR="00B72E60" w:rsidRPr="00B72E60">
        <w:rPr>
          <w:rStyle w:val="normaltextrun"/>
        </w:rPr>
        <w:t>tõlgitavas teabes ja tõlkemäludes</w:t>
      </w:r>
      <w:bookmarkEnd w:id="29"/>
      <w:r w:rsidR="00B72E60" w:rsidRPr="00B72E60">
        <w:rPr>
          <w:rStyle w:val="normaltextrun"/>
        </w:rPr>
        <w:t>.</w:t>
      </w:r>
    </w:p>
    <w:p w14:paraId="67EA5171" w14:textId="77777777" w:rsidR="00C96FFA" w:rsidRPr="007637E9" w:rsidRDefault="00C96FFA" w:rsidP="00C96FFA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</w:p>
    <w:p w14:paraId="6313CD3B" w14:textId="48625D0E" w:rsidR="002C4D52" w:rsidRPr="007637E9" w:rsidRDefault="002C4D52" w:rsidP="002C4D52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  <w:r w:rsidRPr="3AAE7211">
        <w:rPr>
          <w:rStyle w:val="normaltextrun"/>
        </w:rPr>
        <w:t>(3) Tõlke</w:t>
      </w:r>
      <w:r>
        <w:rPr>
          <w:rStyle w:val="normaltextrun"/>
        </w:rPr>
        <w:t>andmekogu</w:t>
      </w:r>
      <w:r w:rsidR="00B84631">
        <w:rPr>
          <w:rStyle w:val="normaltextrun"/>
        </w:rPr>
        <w:t xml:space="preserve"> andmeid</w:t>
      </w:r>
      <w:r w:rsidRPr="3AAE7211">
        <w:rPr>
          <w:rStyle w:val="normaltextrun"/>
        </w:rPr>
        <w:t xml:space="preserve"> säilitatakse järgmiselt:</w:t>
      </w:r>
      <w:r w:rsidRPr="3AAE7211">
        <w:rPr>
          <w:rStyle w:val="eop"/>
        </w:rPr>
        <w:t> </w:t>
      </w:r>
    </w:p>
    <w:p w14:paraId="09B54015" w14:textId="03D6766B" w:rsidR="002C4D52" w:rsidRDefault="002C4D52" w:rsidP="002C4D5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3AAE7211">
        <w:rPr>
          <w:rStyle w:val="normaltextrun"/>
        </w:rPr>
        <w:t xml:space="preserve">1) tõlketöö andmeid säilitatakse seitse aastat </w:t>
      </w:r>
      <w:del w:id="30" w:author="Helen Uustalu" w:date="2024-06-26T10:18:00Z">
        <w:r w:rsidRPr="3AAE7211" w:rsidDel="0060752F">
          <w:rPr>
            <w:rStyle w:val="normaltextrun"/>
          </w:rPr>
          <w:delText xml:space="preserve">pärast tõlketöö vastuvõtmist </w:delText>
        </w:r>
        <w:r w:rsidR="008121B2" w:rsidDel="0060752F">
          <w:rPr>
            <w:rStyle w:val="normaltextrun"/>
          </w:rPr>
          <w:delText xml:space="preserve">selle </w:delText>
        </w:r>
      </w:del>
      <w:r>
        <w:rPr>
          <w:rStyle w:val="normaltextrun"/>
        </w:rPr>
        <w:t>telli</w:t>
      </w:r>
      <w:r w:rsidRPr="3AAE7211">
        <w:rPr>
          <w:rStyle w:val="normaltextrun"/>
        </w:rPr>
        <w:t>ja poolt</w:t>
      </w:r>
      <w:ins w:id="31" w:author="Helen Uustalu" w:date="2024-06-26T10:18:00Z">
        <w:r w:rsidR="0060752F" w:rsidRPr="0060752F">
          <w:rPr>
            <w:rStyle w:val="normaltextrun"/>
          </w:rPr>
          <w:t xml:space="preserve"> </w:t>
        </w:r>
        <w:r w:rsidR="0060752F" w:rsidRPr="3AAE7211">
          <w:rPr>
            <w:rStyle w:val="normaltextrun"/>
          </w:rPr>
          <w:t>tõlketöö vastuvõtmis</w:t>
        </w:r>
        <w:r w:rsidR="0060752F">
          <w:rPr>
            <w:rStyle w:val="normaltextrun"/>
          </w:rPr>
          <w:t>est arvates</w:t>
        </w:r>
      </w:ins>
      <w:r w:rsidRPr="3AAE7211">
        <w:rPr>
          <w:rStyle w:val="normaltextrun"/>
        </w:rPr>
        <w:t>;</w:t>
      </w:r>
    </w:p>
    <w:p w14:paraId="09680B79" w14:textId="70EFB411" w:rsidR="002C4D52" w:rsidRPr="007637E9" w:rsidRDefault="002C4D52" w:rsidP="002C4D52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  <w:r w:rsidRPr="00146733">
        <w:rPr>
          <w:rStyle w:val="eop"/>
        </w:rPr>
        <w:t>2) käesoleva paragrahvi lõike</w:t>
      </w:r>
      <w:r w:rsidR="00480C68">
        <w:rPr>
          <w:rStyle w:val="eop"/>
        </w:rPr>
        <w:t>s</w:t>
      </w:r>
      <w:r w:rsidRPr="00146733">
        <w:rPr>
          <w:rStyle w:val="eop"/>
        </w:rPr>
        <w:t xml:space="preserve"> 2 nimetatud andmeid säilitatakse kolm aastat </w:t>
      </w:r>
      <w:del w:id="32" w:author="Helen Uustalu" w:date="2024-06-26T10:17:00Z">
        <w:r w:rsidRPr="00146733" w:rsidDel="00B50130">
          <w:rPr>
            <w:rStyle w:val="eop"/>
          </w:rPr>
          <w:delText xml:space="preserve">pärast </w:delText>
        </w:r>
      </w:del>
      <w:r w:rsidRPr="00146733">
        <w:rPr>
          <w:rStyle w:val="eop"/>
        </w:rPr>
        <w:t>isiku tõlkeandmekogule juurdepääsu lõpetamis</w:t>
      </w:r>
      <w:ins w:id="33" w:author="Helen Uustalu" w:date="2024-06-26T10:17:00Z">
        <w:r w:rsidR="00B50130">
          <w:rPr>
            <w:rStyle w:val="eop"/>
          </w:rPr>
          <w:t>est arvates</w:t>
        </w:r>
      </w:ins>
      <w:del w:id="34" w:author="Helen Uustalu" w:date="2024-06-26T10:17:00Z">
        <w:r w:rsidRPr="00146733" w:rsidDel="00B50130">
          <w:rPr>
            <w:rStyle w:val="eop"/>
          </w:rPr>
          <w:delText>t</w:delText>
        </w:r>
      </w:del>
      <w:r w:rsidRPr="00146733">
        <w:rPr>
          <w:rStyle w:val="eop"/>
        </w:rPr>
        <w:t>;</w:t>
      </w:r>
      <w:r w:rsidRPr="3AAE7211">
        <w:rPr>
          <w:rStyle w:val="eop"/>
        </w:rPr>
        <w:t> </w:t>
      </w:r>
    </w:p>
    <w:p w14:paraId="778CCA04" w14:textId="3BBD3EA6" w:rsidR="002C4D52" w:rsidRPr="007637E9" w:rsidRDefault="002C4D52" w:rsidP="002C4D52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  <w:r>
        <w:rPr>
          <w:rStyle w:val="normaltextrun"/>
        </w:rPr>
        <w:t>3</w:t>
      </w:r>
      <w:r w:rsidRPr="3AAE7211">
        <w:rPr>
          <w:rStyle w:val="normaltextrun"/>
        </w:rPr>
        <w:t xml:space="preserve">) tõlgitavat teavet lähte- ja sihtkeeles ning </w:t>
      </w:r>
      <w:r>
        <w:rPr>
          <w:rStyle w:val="normaltextrun"/>
        </w:rPr>
        <w:t>sell</w:t>
      </w:r>
      <w:r w:rsidRPr="3AAE7211">
        <w:rPr>
          <w:rStyle w:val="normaltextrun"/>
        </w:rPr>
        <w:t>ega seotud lisa- ja taustamaterjal</w:t>
      </w:r>
      <w:r>
        <w:rPr>
          <w:rStyle w:val="normaltextrun"/>
        </w:rPr>
        <w:t>i</w:t>
      </w:r>
      <w:r w:rsidRPr="3AAE7211">
        <w:rPr>
          <w:rStyle w:val="normaltextrun"/>
        </w:rPr>
        <w:t xml:space="preserve"> säilitatakse kuus kuud </w:t>
      </w:r>
      <w:del w:id="35" w:author="Helen Uustalu" w:date="2024-06-26T10:18:00Z">
        <w:r w:rsidRPr="3AAE7211" w:rsidDel="0060752F">
          <w:rPr>
            <w:rStyle w:val="normaltextrun"/>
          </w:rPr>
          <w:delText xml:space="preserve">pärast </w:delText>
        </w:r>
      </w:del>
      <w:r w:rsidRPr="3AAE7211">
        <w:rPr>
          <w:rStyle w:val="normaltextrun"/>
        </w:rPr>
        <w:t xml:space="preserve">tõlketöö </w:t>
      </w:r>
      <w:r w:rsidRPr="002A269F">
        <w:rPr>
          <w:rStyle w:val="normaltextrun"/>
        </w:rPr>
        <w:t>valmimis</w:t>
      </w:r>
      <w:ins w:id="36" w:author="Helen Uustalu" w:date="2024-06-26T10:18:00Z">
        <w:r w:rsidR="0060752F">
          <w:rPr>
            <w:rStyle w:val="normaltextrun"/>
          </w:rPr>
          <w:t>est</w:t>
        </w:r>
      </w:ins>
      <w:del w:id="37" w:author="Helen Uustalu" w:date="2024-06-26T10:18:00Z">
        <w:r w:rsidRPr="002A269F" w:rsidDel="0060752F">
          <w:rPr>
            <w:rStyle w:val="normaltextrun"/>
          </w:rPr>
          <w:delText>t</w:delText>
        </w:r>
      </w:del>
      <w:r w:rsidRPr="002A269F">
        <w:rPr>
          <w:rStyle w:val="normaltextrun"/>
        </w:rPr>
        <w:t xml:space="preserve"> ja</w:t>
      </w:r>
      <w:r w:rsidRPr="3AAE7211">
        <w:rPr>
          <w:rStyle w:val="normaltextrun"/>
        </w:rPr>
        <w:t xml:space="preserve"> </w:t>
      </w:r>
      <w:del w:id="38" w:author="Helen Uustalu" w:date="2024-06-26T10:18:00Z">
        <w:r w:rsidRPr="3AAE7211" w:rsidDel="0060752F">
          <w:rPr>
            <w:rStyle w:val="normaltextrun"/>
          </w:rPr>
          <w:delText xml:space="preserve">vastuvõtmist </w:delText>
        </w:r>
      </w:del>
      <w:r>
        <w:rPr>
          <w:rStyle w:val="normaltextrun"/>
        </w:rPr>
        <w:t>telli</w:t>
      </w:r>
      <w:r w:rsidRPr="3AAE7211">
        <w:rPr>
          <w:rStyle w:val="normaltextrun"/>
        </w:rPr>
        <w:t>ja poolt</w:t>
      </w:r>
      <w:ins w:id="39" w:author="Helen Uustalu" w:date="2024-06-26T10:18:00Z">
        <w:r w:rsidR="0060752F" w:rsidRPr="0060752F">
          <w:rPr>
            <w:rStyle w:val="normaltextrun"/>
          </w:rPr>
          <w:t xml:space="preserve"> </w:t>
        </w:r>
        <w:r w:rsidR="0060752F" w:rsidRPr="3AAE7211">
          <w:rPr>
            <w:rStyle w:val="normaltextrun"/>
          </w:rPr>
          <w:t>vastuvõtmis</w:t>
        </w:r>
        <w:r w:rsidR="0060752F">
          <w:rPr>
            <w:rStyle w:val="normaltextrun"/>
          </w:rPr>
          <w:t>est arvates</w:t>
        </w:r>
      </w:ins>
      <w:r w:rsidRPr="3AAE7211">
        <w:rPr>
          <w:rStyle w:val="normaltextrun"/>
        </w:rPr>
        <w:t>;</w:t>
      </w:r>
      <w:r w:rsidRPr="3AAE7211">
        <w:rPr>
          <w:rStyle w:val="eop"/>
        </w:rPr>
        <w:t> </w:t>
      </w:r>
    </w:p>
    <w:p w14:paraId="6F2EE9F8" w14:textId="41B56F06" w:rsidR="002C4D52" w:rsidRPr="007637E9" w:rsidRDefault="002C4D52" w:rsidP="002C4D52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  <w:r>
        <w:rPr>
          <w:rStyle w:val="normaltextrun"/>
        </w:rPr>
        <w:t>4</w:t>
      </w:r>
      <w:r w:rsidRPr="3AAE7211">
        <w:rPr>
          <w:rStyle w:val="normaltextrun"/>
        </w:rPr>
        <w:t>) sõnastik</w:t>
      </w:r>
      <w:r w:rsidR="007F762D">
        <w:rPr>
          <w:rStyle w:val="normaltextrun"/>
        </w:rPr>
        <w:t>est</w:t>
      </w:r>
      <w:r w:rsidRPr="3AAE7211">
        <w:rPr>
          <w:rStyle w:val="normaltextrun"/>
        </w:rPr>
        <w:t>, terminibaas</w:t>
      </w:r>
      <w:r w:rsidR="007F762D">
        <w:rPr>
          <w:rStyle w:val="normaltextrun"/>
        </w:rPr>
        <w:t>ides</w:t>
      </w:r>
      <w:r w:rsidR="00EF2E40">
        <w:rPr>
          <w:rStyle w:val="normaltextrun"/>
        </w:rPr>
        <w:t>t</w:t>
      </w:r>
      <w:r w:rsidRPr="3AAE7211">
        <w:rPr>
          <w:rStyle w:val="normaltextrun"/>
        </w:rPr>
        <w:t xml:space="preserve"> ja avalik</w:t>
      </w:r>
      <w:r w:rsidR="007F762D">
        <w:rPr>
          <w:rStyle w:val="normaltextrun"/>
        </w:rPr>
        <w:t>est</w:t>
      </w:r>
      <w:r w:rsidRPr="3AAE7211">
        <w:rPr>
          <w:rStyle w:val="normaltextrun"/>
        </w:rPr>
        <w:t xml:space="preserve"> tõlkemälu</w:t>
      </w:r>
      <w:r w:rsidR="007F762D">
        <w:rPr>
          <w:rStyle w:val="normaltextrun"/>
        </w:rPr>
        <w:t>dest</w:t>
      </w:r>
      <w:r w:rsidRPr="3AAE7211">
        <w:rPr>
          <w:rStyle w:val="normaltextrun"/>
        </w:rPr>
        <w:t> </w:t>
      </w:r>
      <w:r w:rsidR="007F762D">
        <w:rPr>
          <w:rStyle w:val="normaltextrun"/>
        </w:rPr>
        <w:t xml:space="preserve">kogutud andmeid </w:t>
      </w:r>
      <w:r w:rsidRPr="3AAE7211">
        <w:rPr>
          <w:rStyle w:val="normaltextrun"/>
        </w:rPr>
        <w:t>säilitatakse tähtajatult.</w:t>
      </w:r>
      <w:r w:rsidRPr="3AAE7211">
        <w:rPr>
          <w:rStyle w:val="eop"/>
        </w:rPr>
        <w:t> </w:t>
      </w:r>
    </w:p>
    <w:p w14:paraId="75D2CC4C" w14:textId="77777777" w:rsidR="002C4D52" w:rsidRPr="007637E9" w:rsidRDefault="002C4D52" w:rsidP="002C4D52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  <w:r w:rsidRPr="3AAE7211">
        <w:rPr>
          <w:rStyle w:val="eop"/>
        </w:rPr>
        <w:t> </w:t>
      </w:r>
    </w:p>
    <w:p w14:paraId="2041E436" w14:textId="747E306C" w:rsidR="002C4D52" w:rsidRPr="007637E9" w:rsidRDefault="002C4D52" w:rsidP="002C4D52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  <w:r w:rsidRPr="3AAE7211">
        <w:rPr>
          <w:rStyle w:val="normaltextrun"/>
        </w:rPr>
        <w:t>(4) Tõlke</w:t>
      </w:r>
      <w:r>
        <w:rPr>
          <w:rStyle w:val="normaltextrun"/>
        </w:rPr>
        <w:t>andmekogu</w:t>
      </w:r>
      <w:r w:rsidRPr="3AAE7211">
        <w:rPr>
          <w:rStyle w:val="normaltextrun"/>
        </w:rPr>
        <w:t xml:space="preserve"> vastutav töötleja on Eesti Keele Instituut. </w:t>
      </w:r>
      <w:r w:rsidRPr="3AAE7211">
        <w:rPr>
          <w:rStyle w:val="eop"/>
        </w:rPr>
        <w:t> </w:t>
      </w:r>
    </w:p>
    <w:p w14:paraId="1ADCAE88" w14:textId="77777777" w:rsidR="002C4D52" w:rsidRPr="001C32B5" w:rsidRDefault="002C4D52" w:rsidP="002C4D52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  <w:r w:rsidRPr="3AAE7211">
        <w:rPr>
          <w:rStyle w:val="eop"/>
        </w:rPr>
        <w:t> </w:t>
      </w:r>
    </w:p>
    <w:p w14:paraId="1F2052C0" w14:textId="16A3CAC1" w:rsidR="002C4D52" w:rsidRPr="001C32B5" w:rsidRDefault="002C4D52" w:rsidP="002C4D52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  <w:r w:rsidRPr="3AAE7211">
        <w:rPr>
          <w:rStyle w:val="normaltextrun"/>
        </w:rPr>
        <w:t>(</w:t>
      </w:r>
      <w:r>
        <w:rPr>
          <w:rStyle w:val="normaltextrun"/>
        </w:rPr>
        <w:t>5</w:t>
      </w:r>
      <w:r w:rsidRPr="3AAE7211">
        <w:rPr>
          <w:rStyle w:val="normaltextrun"/>
        </w:rPr>
        <w:t xml:space="preserve">) </w:t>
      </w:r>
      <w:r w:rsidR="00F1160A">
        <w:rPr>
          <w:rStyle w:val="normaltextrun"/>
        </w:rPr>
        <w:t>Tõlke</w:t>
      </w:r>
      <w:r w:rsidR="00E60146">
        <w:rPr>
          <w:rStyle w:val="normaltextrun"/>
        </w:rPr>
        <w:t>a</w:t>
      </w:r>
      <w:r w:rsidRPr="3AAE7211">
        <w:rPr>
          <w:rStyle w:val="normaltextrun"/>
        </w:rPr>
        <w:t xml:space="preserve">ndmekogu </w:t>
      </w:r>
      <w:r w:rsidR="00F1160A">
        <w:rPr>
          <w:rStyle w:val="normaltextrun"/>
        </w:rPr>
        <w:t>vastutav</w:t>
      </w:r>
      <w:r w:rsidRPr="3AAE7211">
        <w:rPr>
          <w:rStyle w:val="normaltextrun"/>
        </w:rPr>
        <w:t xml:space="preserve"> töötleja </w:t>
      </w:r>
      <w:r w:rsidR="00F1160A">
        <w:rPr>
          <w:rStyle w:val="normaltextrun"/>
        </w:rPr>
        <w:t>võib andmete töötlemise ja andmekogu majutamise volitada halduslepingu alusel</w:t>
      </w:r>
      <w:r w:rsidRPr="3AAE7211">
        <w:rPr>
          <w:rStyle w:val="normaltextrun"/>
        </w:rPr>
        <w:t xml:space="preserve"> eraõiguslik</w:t>
      </w:r>
      <w:r w:rsidR="00F1160A">
        <w:rPr>
          <w:rStyle w:val="normaltextrun"/>
        </w:rPr>
        <w:t>ule</w:t>
      </w:r>
      <w:r w:rsidRPr="3AAE7211">
        <w:rPr>
          <w:rStyle w:val="normaltextrun"/>
        </w:rPr>
        <w:t xml:space="preserve"> juriidili</w:t>
      </w:r>
      <w:r w:rsidR="00F1160A">
        <w:rPr>
          <w:rStyle w:val="normaltextrun"/>
        </w:rPr>
        <w:t>sele</w:t>
      </w:r>
      <w:r w:rsidRPr="3AAE7211">
        <w:rPr>
          <w:rStyle w:val="normaltextrun"/>
        </w:rPr>
        <w:t xml:space="preserve"> isik</w:t>
      </w:r>
      <w:r w:rsidR="00F1160A">
        <w:rPr>
          <w:rStyle w:val="normaltextrun"/>
        </w:rPr>
        <w:t>ule</w:t>
      </w:r>
      <w:r w:rsidRPr="3AAE7211">
        <w:rPr>
          <w:rStyle w:val="normaltextrun"/>
        </w:rPr>
        <w:t>.</w:t>
      </w:r>
    </w:p>
    <w:p w14:paraId="5E592F9B" w14:textId="77777777" w:rsidR="00F156F3" w:rsidRDefault="00F156F3" w:rsidP="00F156F3">
      <w:pPr>
        <w:ind w:left="-5" w:right="47"/>
        <w:jc w:val="both"/>
        <w:rPr>
          <w:b/>
          <w:bCs/>
          <w:lang w:val="et-EE"/>
        </w:rPr>
      </w:pPr>
    </w:p>
    <w:p w14:paraId="0FC2973E" w14:textId="6809277D" w:rsidR="002C4D52" w:rsidRPr="007637E9" w:rsidRDefault="002C4D52" w:rsidP="002C4D52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  <w:r>
        <w:rPr>
          <w:rStyle w:val="normaltextrun"/>
        </w:rPr>
        <w:t xml:space="preserve">(6) </w:t>
      </w:r>
      <w:r w:rsidRPr="3AAE7211">
        <w:rPr>
          <w:rStyle w:val="normaltextrun"/>
        </w:rPr>
        <w:t>Tõlke</w:t>
      </w:r>
      <w:r>
        <w:rPr>
          <w:rStyle w:val="normaltextrun"/>
        </w:rPr>
        <w:t>andmekogu</w:t>
      </w:r>
      <w:r w:rsidRPr="3AAE7211">
        <w:rPr>
          <w:rStyle w:val="normaltextrun"/>
        </w:rPr>
        <w:t xml:space="preserve"> asutab ning selle põhimääruse kehtestab Vabariigi Valitsus määrusega.</w:t>
      </w:r>
      <w:r w:rsidR="00581E30" w:rsidRPr="3AAE7211">
        <w:rPr>
          <w:rStyle w:val="normaltextrun"/>
        </w:rPr>
        <w:t>“</w:t>
      </w:r>
      <w:r w:rsidR="00581E30" w:rsidRPr="3AAE7211">
        <w:rPr>
          <w:rStyle w:val="eop"/>
        </w:rPr>
        <w:t>.</w:t>
      </w:r>
      <w:r w:rsidRPr="3AAE7211">
        <w:rPr>
          <w:rStyle w:val="eop"/>
        </w:rPr>
        <w:t> </w:t>
      </w:r>
    </w:p>
    <w:p w14:paraId="3730ED9B" w14:textId="77777777" w:rsidR="002C4D52" w:rsidRPr="007637E9" w:rsidRDefault="002C4D52" w:rsidP="002C4D52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  <w:r w:rsidRPr="3AAE7211">
        <w:rPr>
          <w:rStyle w:val="eop"/>
        </w:rPr>
        <w:t> </w:t>
      </w:r>
    </w:p>
    <w:p w14:paraId="110E184D" w14:textId="77777777" w:rsidR="006B30E9" w:rsidRDefault="006B30E9" w:rsidP="00F156F3">
      <w:pPr>
        <w:ind w:left="-5" w:right="47"/>
        <w:jc w:val="both"/>
        <w:rPr>
          <w:b/>
          <w:bCs/>
          <w:lang w:val="et-EE"/>
        </w:rPr>
      </w:pPr>
    </w:p>
    <w:p w14:paraId="3BCCD564" w14:textId="77777777" w:rsidR="006B30E9" w:rsidRPr="007637E9" w:rsidRDefault="006B30E9" w:rsidP="00F156F3">
      <w:pPr>
        <w:ind w:left="-5" w:right="47"/>
        <w:jc w:val="both"/>
        <w:rPr>
          <w:b/>
          <w:bCs/>
          <w:lang w:val="et-EE"/>
        </w:rPr>
      </w:pPr>
    </w:p>
    <w:p w14:paraId="1E843DB4" w14:textId="77777777" w:rsidR="00F156F3" w:rsidRPr="007637E9" w:rsidRDefault="00F156F3" w:rsidP="00F156F3">
      <w:pPr>
        <w:rPr>
          <w:lang w:val="et-EE"/>
        </w:rPr>
      </w:pPr>
      <w:r w:rsidRPr="3AAE7211">
        <w:rPr>
          <w:lang w:val="et-EE"/>
        </w:rPr>
        <w:t xml:space="preserve">Lauri </w:t>
      </w:r>
      <w:proofErr w:type="spellStart"/>
      <w:r w:rsidRPr="3AAE7211">
        <w:rPr>
          <w:lang w:val="et-EE"/>
        </w:rPr>
        <w:t>Hussar</w:t>
      </w:r>
      <w:proofErr w:type="spellEnd"/>
    </w:p>
    <w:p w14:paraId="523FE78C" w14:textId="77777777" w:rsidR="00F156F3" w:rsidRPr="007637E9" w:rsidRDefault="00F156F3" w:rsidP="00F156F3">
      <w:pPr>
        <w:rPr>
          <w:lang w:val="et-EE"/>
        </w:rPr>
      </w:pPr>
      <w:r w:rsidRPr="3AAE7211">
        <w:rPr>
          <w:lang w:val="et-EE"/>
        </w:rPr>
        <w:t>Riigikogu esimees</w:t>
      </w:r>
    </w:p>
    <w:p w14:paraId="78A2D8CC" w14:textId="77777777" w:rsidR="00F156F3" w:rsidRPr="007637E9" w:rsidRDefault="00F156F3" w:rsidP="00F156F3">
      <w:pPr>
        <w:rPr>
          <w:lang w:val="et-EE"/>
        </w:rPr>
      </w:pPr>
    </w:p>
    <w:p w14:paraId="1A63FC61" w14:textId="77777777" w:rsidR="00F156F3" w:rsidRPr="007637E9" w:rsidRDefault="00F156F3" w:rsidP="00F156F3">
      <w:pPr>
        <w:rPr>
          <w:lang w:val="et-EE"/>
        </w:rPr>
      </w:pPr>
      <w:r w:rsidRPr="3AAE7211">
        <w:rPr>
          <w:lang w:val="et-EE"/>
        </w:rPr>
        <w:t>Tallinn, „…“ ............................. 202</w:t>
      </w:r>
      <w:r>
        <w:rPr>
          <w:lang w:val="et-EE"/>
        </w:rPr>
        <w:t>4</w:t>
      </w:r>
      <w:r w:rsidRPr="3AAE7211">
        <w:rPr>
          <w:lang w:val="et-EE"/>
        </w:rPr>
        <w:t>. a</w:t>
      </w:r>
    </w:p>
    <w:p w14:paraId="08D5C8DE" w14:textId="77777777" w:rsidR="00F156F3" w:rsidRPr="007637E9" w:rsidRDefault="00F156F3" w:rsidP="00F156F3">
      <w:pPr>
        <w:pBdr>
          <w:bottom w:val="single" w:sz="12" w:space="1" w:color="000000"/>
        </w:pBdr>
        <w:rPr>
          <w:lang w:val="et-EE"/>
        </w:rPr>
      </w:pPr>
    </w:p>
    <w:p w14:paraId="4AF41357" w14:textId="4931F3A9" w:rsidR="00F156F3" w:rsidRPr="007637E9" w:rsidRDefault="00F156F3" w:rsidP="00F156F3">
      <w:pPr>
        <w:rPr>
          <w:lang w:val="et-EE"/>
        </w:rPr>
      </w:pPr>
      <w:r w:rsidRPr="3AAE7211">
        <w:rPr>
          <w:lang w:val="et-EE"/>
        </w:rPr>
        <w:t xml:space="preserve">Algatab Vabariigi Valitsus </w:t>
      </w:r>
      <w:bookmarkStart w:id="40" w:name="_Hlk161912102"/>
      <w:r w:rsidRPr="3AAE7211">
        <w:rPr>
          <w:lang w:val="et-EE"/>
        </w:rPr>
        <w:t>„…“ ………………….. 202</w:t>
      </w:r>
      <w:r>
        <w:rPr>
          <w:lang w:val="et-EE"/>
        </w:rPr>
        <w:t>4</w:t>
      </w:r>
      <w:r w:rsidRPr="3AAE7211">
        <w:rPr>
          <w:lang w:val="et-EE"/>
        </w:rPr>
        <w:t>. a</w:t>
      </w:r>
      <w:bookmarkEnd w:id="40"/>
    </w:p>
    <w:p w14:paraId="0DDF7F55" w14:textId="77777777" w:rsidR="006B30E9" w:rsidRPr="007637E9" w:rsidRDefault="006B30E9" w:rsidP="00F156F3">
      <w:pPr>
        <w:rPr>
          <w:lang w:val="et-EE"/>
        </w:rPr>
      </w:pPr>
    </w:p>
    <w:p w14:paraId="02407BD8" w14:textId="77777777" w:rsidR="00F156F3" w:rsidRPr="007637E9" w:rsidRDefault="00F156F3" w:rsidP="00F156F3">
      <w:pPr>
        <w:rPr>
          <w:lang w:val="et-EE"/>
        </w:rPr>
      </w:pPr>
      <w:r w:rsidRPr="3AAE7211">
        <w:rPr>
          <w:lang w:val="et-EE"/>
        </w:rPr>
        <w:t>(allkirjastatud digitaalselt)</w:t>
      </w:r>
    </w:p>
    <w:p w14:paraId="3BE07874" w14:textId="5BF20633" w:rsidR="00B76496" w:rsidRPr="00F156F3" w:rsidRDefault="00B76496" w:rsidP="00F156F3"/>
    <w:sectPr w:rsidR="00B76496" w:rsidRPr="00F156F3" w:rsidSect="00F156F3">
      <w:footerReference w:type="default" r:id="rId11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671C7" w14:textId="77777777" w:rsidR="004F4C81" w:rsidRDefault="004F4C81" w:rsidP="00243981">
      <w:r>
        <w:separator/>
      </w:r>
    </w:p>
  </w:endnote>
  <w:endnote w:type="continuationSeparator" w:id="0">
    <w:p w14:paraId="527AC0A6" w14:textId="77777777" w:rsidR="004F4C81" w:rsidRDefault="004F4C81" w:rsidP="00243981">
      <w:r>
        <w:continuationSeparator/>
      </w:r>
    </w:p>
  </w:endnote>
  <w:endnote w:type="continuationNotice" w:id="1">
    <w:p w14:paraId="330AF48C" w14:textId="77777777" w:rsidR="004F4C81" w:rsidRDefault="004F4C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4070804"/>
      <w:docPartObj>
        <w:docPartGallery w:val="Page Numbers (Bottom of Page)"/>
        <w:docPartUnique/>
      </w:docPartObj>
    </w:sdtPr>
    <w:sdtEndPr/>
    <w:sdtContent>
      <w:p w14:paraId="6A2DE839" w14:textId="488F9838" w:rsidR="008C3809" w:rsidRDefault="008C3809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1F68" w:rsidRPr="00931F68">
          <w:rPr>
            <w:noProof/>
            <w:lang w:val="et-EE"/>
          </w:rPr>
          <w:t>1</w:t>
        </w:r>
        <w:r>
          <w:fldChar w:fldCharType="end"/>
        </w:r>
      </w:p>
    </w:sdtContent>
  </w:sdt>
  <w:p w14:paraId="1EB3BC96" w14:textId="77777777" w:rsidR="008C3809" w:rsidRDefault="008C380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BA90B" w14:textId="77777777" w:rsidR="004F4C81" w:rsidRDefault="004F4C81" w:rsidP="00243981">
      <w:r>
        <w:separator/>
      </w:r>
    </w:p>
  </w:footnote>
  <w:footnote w:type="continuationSeparator" w:id="0">
    <w:p w14:paraId="33180E6F" w14:textId="77777777" w:rsidR="004F4C81" w:rsidRDefault="004F4C81" w:rsidP="00243981">
      <w:r>
        <w:continuationSeparator/>
      </w:r>
    </w:p>
  </w:footnote>
  <w:footnote w:type="continuationNotice" w:id="1">
    <w:p w14:paraId="280B1FB0" w14:textId="77777777" w:rsidR="004F4C81" w:rsidRDefault="004F4C8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F0601"/>
    <w:multiLevelType w:val="hybridMultilevel"/>
    <w:tmpl w:val="B1A0BBE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E19FD"/>
    <w:multiLevelType w:val="hybridMultilevel"/>
    <w:tmpl w:val="B3067BE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41AB5"/>
    <w:multiLevelType w:val="hybridMultilevel"/>
    <w:tmpl w:val="5868EB56"/>
    <w:lvl w:ilvl="0" w:tplc="B762D1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D3042"/>
    <w:multiLevelType w:val="hybridMultilevel"/>
    <w:tmpl w:val="58B2F826"/>
    <w:lvl w:ilvl="0" w:tplc="F272953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6E6749"/>
    <w:multiLevelType w:val="hybridMultilevel"/>
    <w:tmpl w:val="F9F0FF6A"/>
    <w:lvl w:ilvl="0" w:tplc="4C8876DA">
      <w:start w:val="1"/>
      <w:numFmt w:val="decimal"/>
      <w:lvlText w:val="(%1)"/>
      <w:lvlJc w:val="left"/>
      <w:pPr>
        <w:ind w:left="430" w:hanging="43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75" w:hanging="360"/>
      </w:pPr>
    </w:lvl>
    <w:lvl w:ilvl="2" w:tplc="0425001B" w:tentative="1">
      <w:start w:val="1"/>
      <w:numFmt w:val="lowerRoman"/>
      <w:lvlText w:val="%3."/>
      <w:lvlJc w:val="right"/>
      <w:pPr>
        <w:ind w:left="1795" w:hanging="180"/>
      </w:pPr>
    </w:lvl>
    <w:lvl w:ilvl="3" w:tplc="0425000F" w:tentative="1">
      <w:start w:val="1"/>
      <w:numFmt w:val="decimal"/>
      <w:lvlText w:val="%4."/>
      <w:lvlJc w:val="left"/>
      <w:pPr>
        <w:ind w:left="2515" w:hanging="360"/>
      </w:pPr>
    </w:lvl>
    <w:lvl w:ilvl="4" w:tplc="04250019" w:tentative="1">
      <w:start w:val="1"/>
      <w:numFmt w:val="lowerLetter"/>
      <w:lvlText w:val="%5."/>
      <w:lvlJc w:val="left"/>
      <w:pPr>
        <w:ind w:left="3235" w:hanging="360"/>
      </w:pPr>
    </w:lvl>
    <w:lvl w:ilvl="5" w:tplc="0425001B" w:tentative="1">
      <w:start w:val="1"/>
      <w:numFmt w:val="lowerRoman"/>
      <w:lvlText w:val="%6."/>
      <w:lvlJc w:val="right"/>
      <w:pPr>
        <w:ind w:left="3955" w:hanging="180"/>
      </w:pPr>
    </w:lvl>
    <w:lvl w:ilvl="6" w:tplc="0425000F" w:tentative="1">
      <w:start w:val="1"/>
      <w:numFmt w:val="decimal"/>
      <w:lvlText w:val="%7."/>
      <w:lvlJc w:val="left"/>
      <w:pPr>
        <w:ind w:left="4675" w:hanging="360"/>
      </w:pPr>
    </w:lvl>
    <w:lvl w:ilvl="7" w:tplc="04250019" w:tentative="1">
      <w:start w:val="1"/>
      <w:numFmt w:val="lowerLetter"/>
      <w:lvlText w:val="%8."/>
      <w:lvlJc w:val="left"/>
      <w:pPr>
        <w:ind w:left="5395" w:hanging="360"/>
      </w:pPr>
    </w:lvl>
    <w:lvl w:ilvl="8" w:tplc="0425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5" w15:restartNumberingAfterBreak="0">
    <w:nsid w:val="247C56B2"/>
    <w:multiLevelType w:val="hybridMultilevel"/>
    <w:tmpl w:val="5D20296C"/>
    <w:lvl w:ilvl="0" w:tplc="72B2A3F4">
      <w:start w:val="1"/>
      <w:numFmt w:val="decimal"/>
      <w:lvlText w:val="(%1)"/>
      <w:lvlJc w:val="left"/>
      <w:pPr>
        <w:ind w:left="35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75" w:hanging="360"/>
      </w:pPr>
    </w:lvl>
    <w:lvl w:ilvl="2" w:tplc="0425001B" w:tentative="1">
      <w:start w:val="1"/>
      <w:numFmt w:val="lowerRoman"/>
      <w:lvlText w:val="%3."/>
      <w:lvlJc w:val="right"/>
      <w:pPr>
        <w:ind w:left="1795" w:hanging="180"/>
      </w:pPr>
    </w:lvl>
    <w:lvl w:ilvl="3" w:tplc="0425000F" w:tentative="1">
      <w:start w:val="1"/>
      <w:numFmt w:val="decimal"/>
      <w:lvlText w:val="%4."/>
      <w:lvlJc w:val="left"/>
      <w:pPr>
        <w:ind w:left="2515" w:hanging="360"/>
      </w:pPr>
    </w:lvl>
    <w:lvl w:ilvl="4" w:tplc="04250019" w:tentative="1">
      <w:start w:val="1"/>
      <w:numFmt w:val="lowerLetter"/>
      <w:lvlText w:val="%5."/>
      <w:lvlJc w:val="left"/>
      <w:pPr>
        <w:ind w:left="3235" w:hanging="360"/>
      </w:pPr>
    </w:lvl>
    <w:lvl w:ilvl="5" w:tplc="0425001B" w:tentative="1">
      <w:start w:val="1"/>
      <w:numFmt w:val="lowerRoman"/>
      <w:lvlText w:val="%6."/>
      <w:lvlJc w:val="right"/>
      <w:pPr>
        <w:ind w:left="3955" w:hanging="180"/>
      </w:pPr>
    </w:lvl>
    <w:lvl w:ilvl="6" w:tplc="0425000F" w:tentative="1">
      <w:start w:val="1"/>
      <w:numFmt w:val="decimal"/>
      <w:lvlText w:val="%7."/>
      <w:lvlJc w:val="left"/>
      <w:pPr>
        <w:ind w:left="4675" w:hanging="360"/>
      </w:pPr>
    </w:lvl>
    <w:lvl w:ilvl="7" w:tplc="04250019" w:tentative="1">
      <w:start w:val="1"/>
      <w:numFmt w:val="lowerLetter"/>
      <w:lvlText w:val="%8."/>
      <w:lvlJc w:val="left"/>
      <w:pPr>
        <w:ind w:left="5395" w:hanging="360"/>
      </w:pPr>
    </w:lvl>
    <w:lvl w:ilvl="8" w:tplc="0425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6" w15:restartNumberingAfterBreak="0">
    <w:nsid w:val="2E50646E"/>
    <w:multiLevelType w:val="hybridMultilevel"/>
    <w:tmpl w:val="DAAC90D4"/>
    <w:lvl w:ilvl="0" w:tplc="DC60F7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4B27AD"/>
    <w:multiLevelType w:val="hybridMultilevel"/>
    <w:tmpl w:val="60DAE03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AA0141"/>
    <w:multiLevelType w:val="hybridMultilevel"/>
    <w:tmpl w:val="26E6AB72"/>
    <w:lvl w:ilvl="0" w:tplc="BE2631A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267E3D"/>
    <w:multiLevelType w:val="hybridMultilevel"/>
    <w:tmpl w:val="0392609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087581"/>
    <w:multiLevelType w:val="hybridMultilevel"/>
    <w:tmpl w:val="A942CE76"/>
    <w:lvl w:ilvl="0" w:tplc="D354CB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820D42"/>
    <w:multiLevelType w:val="hybridMultilevel"/>
    <w:tmpl w:val="8EB06BD6"/>
    <w:lvl w:ilvl="0" w:tplc="F4A064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A12E2"/>
    <w:multiLevelType w:val="hybridMultilevel"/>
    <w:tmpl w:val="12CC63A4"/>
    <w:lvl w:ilvl="0" w:tplc="42D08FB8">
      <w:start w:val="1"/>
      <w:numFmt w:val="decimal"/>
      <w:lvlText w:val="%1)"/>
      <w:lvlJc w:val="left"/>
      <w:pPr>
        <w:ind w:left="35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75" w:hanging="360"/>
      </w:pPr>
    </w:lvl>
    <w:lvl w:ilvl="2" w:tplc="0425001B" w:tentative="1">
      <w:start w:val="1"/>
      <w:numFmt w:val="lowerRoman"/>
      <w:lvlText w:val="%3."/>
      <w:lvlJc w:val="right"/>
      <w:pPr>
        <w:ind w:left="1795" w:hanging="180"/>
      </w:pPr>
    </w:lvl>
    <w:lvl w:ilvl="3" w:tplc="0425000F" w:tentative="1">
      <w:start w:val="1"/>
      <w:numFmt w:val="decimal"/>
      <w:lvlText w:val="%4."/>
      <w:lvlJc w:val="left"/>
      <w:pPr>
        <w:ind w:left="2515" w:hanging="360"/>
      </w:pPr>
    </w:lvl>
    <w:lvl w:ilvl="4" w:tplc="04250019" w:tentative="1">
      <w:start w:val="1"/>
      <w:numFmt w:val="lowerLetter"/>
      <w:lvlText w:val="%5."/>
      <w:lvlJc w:val="left"/>
      <w:pPr>
        <w:ind w:left="3235" w:hanging="360"/>
      </w:pPr>
    </w:lvl>
    <w:lvl w:ilvl="5" w:tplc="0425001B" w:tentative="1">
      <w:start w:val="1"/>
      <w:numFmt w:val="lowerRoman"/>
      <w:lvlText w:val="%6."/>
      <w:lvlJc w:val="right"/>
      <w:pPr>
        <w:ind w:left="3955" w:hanging="180"/>
      </w:pPr>
    </w:lvl>
    <w:lvl w:ilvl="6" w:tplc="0425000F" w:tentative="1">
      <w:start w:val="1"/>
      <w:numFmt w:val="decimal"/>
      <w:lvlText w:val="%7."/>
      <w:lvlJc w:val="left"/>
      <w:pPr>
        <w:ind w:left="4675" w:hanging="360"/>
      </w:pPr>
    </w:lvl>
    <w:lvl w:ilvl="7" w:tplc="04250019" w:tentative="1">
      <w:start w:val="1"/>
      <w:numFmt w:val="lowerLetter"/>
      <w:lvlText w:val="%8."/>
      <w:lvlJc w:val="left"/>
      <w:pPr>
        <w:ind w:left="5395" w:hanging="360"/>
      </w:pPr>
    </w:lvl>
    <w:lvl w:ilvl="8" w:tplc="0425001B" w:tentative="1">
      <w:start w:val="1"/>
      <w:numFmt w:val="lowerRoman"/>
      <w:lvlText w:val="%9."/>
      <w:lvlJc w:val="right"/>
      <w:pPr>
        <w:ind w:left="6115" w:hanging="180"/>
      </w:pPr>
    </w:lvl>
  </w:abstractNum>
  <w:num w:numId="1" w16cid:durableId="1135828139">
    <w:abstractNumId w:val="1"/>
  </w:num>
  <w:num w:numId="2" w16cid:durableId="1681930094">
    <w:abstractNumId w:val="7"/>
  </w:num>
  <w:num w:numId="3" w16cid:durableId="941763119">
    <w:abstractNumId w:val="0"/>
  </w:num>
  <w:num w:numId="4" w16cid:durableId="1391223245">
    <w:abstractNumId w:val="10"/>
  </w:num>
  <w:num w:numId="5" w16cid:durableId="820659639">
    <w:abstractNumId w:val="3"/>
  </w:num>
  <w:num w:numId="6" w16cid:durableId="1632202114">
    <w:abstractNumId w:val="4"/>
  </w:num>
  <w:num w:numId="7" w16cid:durableId="1481770431">
    <w:abstractNumId w:val="8"/>
  </w:num>
  <w:num w:numId="8" w16cid:durableId="13850052">
    <w:abstractNumId w:val="2"/>
  </w:num>
  <w:num w:numId="9" w16cid:durableId="34547950">
    <w:abstractNumId w:val="11"/>
  </w:num>
  <w:num w:numId="10" w16cid:durableId="509222117">
    <w:abstractNumId w:val="5"/>
  </w:num>
  <w:num w:numId="11" w16cid:durableId="1463301837">
    <w:abstractNumId w:val="12"/>
  </w:num>
  <w:num w:numId="12" w16cid:durableId="1076317909">
    <w:abstractNumId w:val="9"/>
  </w:num>
  <w:num w:numId="13" w16cid:durableId="649597385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Helen Uustalu">
    <w15:presenceInfo w15:providerId="AD" w15:userId="S::Helen.Uustalu@just.ee::dae08b0d-4fb1-4621-9d19-6c7572605fa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60ED"/>
    <w:rsid w:val="000014DE"/>
    <w:rsid w:val="000015B5"/>
    <w:rsid w:val="000017C5"/>
    <w:rsid w:val="00001C11"/>
    <w:rsid w:val="0000241C"/>
    <w:rsid w:val="0000383E"/>
    <w:rsid w:val="00003DB1"/>
    <w:rsid w:val="00005591"/>
    <w:rsid w:val="000058DC"/>
    <w:rsid w:val="00006C4B"/>
    <w:rsid w:val="00007694"/>
    <w:rsid w:val="0001153F"/>
    <w:rsid w:val="0001298E"/>
    <w:rsid w:val="000144D6"/>
    <w:rsid w:val="00014671"/>
    <w:rsid w:val="000148CF"/>
    <w:rsid w:val="000157AF"/>
    <w:rsid w:val="00015C99"/>
    <w:rsid w:val="00016515"/>
    <w:rsid w:val="00016B6D"/>
    <w:rsid w:val="00016B7B"/>
    <w:rsid w:val="000172BC"/>
    <w:rsid w:val="000205FE"/>
    <w:rsid w:val="00020678"/>
    <w:rsid w:val="00020DC1"/>
    <w:rsid w:val="00021A50"/>
    <w:rsid w:val="00021E92"/>
    <w:rsid w:val="00022448"/>
    <w:rsid w:val="000240DE"/>
    <w:rsid w:val="000244EB"/>
    <w:rsid w:val="00024A8C"/>
    <w:rsid w:val="000257A7"/>
    <w:rsid w:val="000260A5"/>
    <w:rsid w:val="00027A2E"/>
    <w:rsid w:val="0003203F"/>
    <w:rsid w:val="000328FC"/>
    <w:rsid w:val="00032C7B"/>
    <w:rsid w:val="0003389E"/>
    <w:rsid w:val="00033DE9"/>
    <w:rsid w:val="000355E2"/>
    <w:rsid w:val="00036739"/>
    <w:rsid w:val="00037DF8"/>
    <w:rsid w:val="00040ECC"/>
    <w:rsid w:val="000421A4"/>
    <w:rsid w:val="0004230A"/>
    <w:rsid w:val="0004259A"/>
    <w:rsid w:val="00042829"/>
    <w:rsid w:val="00042C5A"/>
    <w:rsid w:val="000436E8"/>
    <w:rsid w:val="000440F6"/>
    <w:rsid w:val="000454BB"/>
    <w:rsid w:val="00045992"/>
    <w:rsid w:val="0005112A"/>
    <w:rsid w:val="000516E3"/>
    <w:rsid w:val="00051A02"/>
    <w:rsid w:val="00051C42"/>
    <w:rsid w:val="00051C83"/>
    <w:rsid w:val="00051FE1"/>
    <w:rsid w:val="000521C4"/>
    <w:rsid w:val="000522E0"/>
    <w:rsid w:val="00053915"/>
    <w:rsid w:val="00055708"/>
    <w:rsid w:val="00055AF2"/>
    <w:rsid w:val="00056456"/>
    <w:rsid w:val="000577D5"/>
    <w:rsid w:val="00057F26"/>
    <w:rsid w:val="00060532"/>
    <w:rsid w:val="00060B25"/>
    <w:rsid w:val="000619BA"/>
    <w:rsid w:val="00061F25"/>
    <w:rsid w:val="00063306"/>
    <w:rsid w:val="00064767"/>
    <w:rsid w:val="00064C12"/>
    <w:rsid w:val="0006669A"/>
    <w:rsid w:val="000666B3"/>
    <w:rsid w:val="00067371"/>
    <w:rsid w:val="00067B0E"/>
    <w:rsid w:val="000706BB"/>
    <w:rsid w:val="00071490"/>
    <w:rsid w:val="00071DF3"/>
    <w:rsid w:val="00073A5E"/>
    <w:rsid w:val="00073E5C"/>
    <w:rsid w:val="0007429A"/>
    <w:rsid w:val="00076509"/>
    <w:rsid w:val="00076815"/>
    <w:rsid w:val="00077C97"/>
    <w:rsid w:val="0009006B"/>
    <w:rsid w:val="00090B30"/>
    <w:rsid w:val="0009337F"/>
    <w:rsid w:val="00095263"/>
    <w:rsid w:val="000A01E1"/>
    <w:rsid w:val="000A0C2E"/>
    <w:rsid w:val="000A11F7"/>
    <w:rsid w:val="000A1BB0"/>
    <w:rsid w:val="000A1DCE"/>
    <w:rsid w:val="000A233C"/>
    <w:rsid w:val="000A32DF"/>
    <w:rsid w:val="000A3E94"/>
    <w:rsid w:val="000B016E"/>
    <w:rsid w:val="000B11CE"/>
    <w:rsid w:val="000B151F"/>
    <w:rsid w:val="000B2E18"/>
    <w:rsid w:val="000B396C"/>
    <w:rsid w:val="000B3AE2"/>
    <w:rsid w:val="000B3C57"/>
    <w:rsid w:val="000B61C6"/>
    <w:rsid w:val="000B7B7B"/>
    <w:rsid w:val="000C0F93"/>
    <w:rsid w:val="000C146B"/>
    <w:rsid w:val="000C16A9"/>
    <w:rsid w:val="000C5984"/>
    <w:rsid w:val="000C687C"/>
    <w:rsid w:val="000C6C8E"/>
    <w:rsid w:val="000D008C"/>
    <w:rsid w:val="000D0F31"/>
    <w:rsid w:val="000D2D93"/>
    <w:rsid w:val="000D33D3"/>
    <w:rsid w:val="000D5225"/>
    <w:rsid w:val="000D5D74"/>
    <w:rsid w:val="000D70C5"/>
    <w:rsid w:val="000E2AF0"/>
    <w:rsid w:val="000E2C97"/>
    <w:rsid w:val="000E3453"/>
    <w:rsid w:val="000E4563"/>
    <w:rsid w:val="000E69FE"/>
    <w:rsid w:val="000E7C74"/>
    <w:rsid w:val="000F0087"/>
    <w:rsid w:val="000F0CDE"/>
    <w:rsid w:val="000F15CD"/>
    <w:rsid w:val="000F3C22"/>
    <w:rsid w:val="000F454B"/>
    <w:rsid w:val="000F4C74"/>
    <w:rsid w:val="000F53C6"/>
    <w:rsid w:val="000F68D3"/>
    <w:rsid w:val="000F7321"/>
    <w:rsid w:val="000F76B7"/>
    <w:rsid w:val="0010235C"/>
    <w:rsid w:val="00103987"/>
    <w:rsid w:val="0010463D"/>
    <w:rsid w:val="0010542F"/>
    <w:rsid w:val="001058DC"/>
    <w:rsid w:val="00105D60"/>
    <w:rsid w:val="001065F5"/>
    <w:rsid w:val="00106EDB"/>
    <w:rsid w:val="001073CE"/>
    <w:rsid w:val="00110F94"/>
    <w:rsid w:val="00113FAA"/>
    <w:rsid w:val="00116990"/>
    <w:rsid w:val="00117B7C"/>
    <w:rsid w:val="001227ED"/>
    <w:rsid w:val="00122D96"/>
    <w:rsid w:val="00127323"/>
    <w:rsid w:val="00131B75"/>
    <w:rsid w:val="001327A3"/>
    <w:rsid w:val="0013290E"/>
    <w:rsid w:val="00134E3F"/>
    <w:rsid w:val="001355E2"/>
    <w:rsid w:val="00136C3E"/>
    <w:rsid w:val="00136F61"/>
    <w:rsid w:val="00141FFA"/>
    <w:rsid w:val="00144782"/>
    <w:rsid w:val="00146733"/>
    <w:rsid w:val="0014703D"/>
    <w:rsid w:val="0014711A"/>
    <w:rsid w:val="001473F7"/>
    <w:rsid w:val="001509EE"/>
    <w:rsid w:val="0015108A"/>
    <w:rsid w:val="0015241B"/>
    <w:rsid w:val="0015442D"/>
    <w:rsid w:val="001544AF"/>
    <w:rsid w:val="0015474E"/>
    <w:rsid w:val="00154A8B"/>
    <w:rsid w:val="00156186"/>
    <w:rsid w:val="00156975"/>
    <w:rsid w:val="001574E0"/>
    <w:rsid w:val="0015755C"/>
    <w:rsid w:val="00157A55"/>
    <w:rsid w:val="00160C37"/>
    <w:rsid w:val="00162187"/>
    <w:rsid w:val="00164A19"/>
    <w:rsid w:val="0016506F"/>
    <w:rsid w:val="00165121"/>
    <w:rsid w:val="0016553A"/>
    <w:rsid w:val="00165599"/>
    <w:rsid w:val="00165BA1"/>
    <w:rsid w:val="00166295"/>
    <w:rsid w:val="0016683C"/>
    <w:rsid w:val="00166B27"/>
    <w:rsid w:val="00170E5C"/>
    <w:rsid w:val="00171FE7"/>
    <w:rsid w:val="00172A4D"/>
    <w:rsid w:val="00175674"/>
    <w:rsid w:val="0017571D"/>
    <w:rsid w:val="00175BAC"/>
    <w:rsid w:val="00177296"/>
    <w:rsid w:val="00181544"/>
    <w:rsid w:val="001817E8"/>
    <w:rsid w:val="001841FB"/>
    <w:rsid w:val="00184822"/>
    <w:rsid w:val="00184904"/>
    <w:rsid w:val="00184E36"/>
    <w:rsid w:val="00185CF9"/>
    <w:rsid w:val="0019328B"/>
    <w:rsid w:val="00193F28"/>
    <w:rsid w:val="001945CF"/>
    <w:rsid w:val="001950A3"/>
    <w:rsid w:val="00196737"/>
    <w:rsid w:val="001A04B3"/>
    <w:rsid w:val="001A12F6"/>
    <w:rsid w:val="001A23B8"/>
    <w:rsid w:val="001A2B89"/>
    <w:rsid w:val="001A2CBE"/>
    <w:rsid w:val="001A5916"/>
    <w:rsid w:val="001A5B33"/>
    <w:rsid w:val="001A6221"/>
    <w:rsid w:val="001A77D4"/>
    <w:rsid w:val="001B1548"/>
    <w:rsid w:val="001B3D90"/>
    <w:rsid w:val="001B5E46"/>
    <w:rsid w:val="001B606D"/>
    <w:rsid w:val="001C00D9"/>
    <w:rsid w:val="001C16B9"/>
    <w:rsid w:val="001C1962"/>
    <w:rsid w:val="001C19C8"/>
    <w:rsid w:val="001C31B9"/>
    <w:rsid w:val="001C32B5"/>
    <w:rsid w:val="001C44AF"/>
    <w:rsid w:val="001C5E9D"/>
    <w:rsid w:val="001C5EB3"/>
    <w:rsid w:val="001C76CC"/>
    <w:rsid w:val="001C7A67"/>
    <w:rsid w:val="001D0967"/>
    <w:rsid w:val="001D0972"/>
    <w:rsid w:val="001D403C"/>
    <w:rsid w:val="001D49AB"/>
    <w:rsid w:val="001D6391"/>
    <w:rsid w:val="001E10F2"/>
    <w:rsid w:val="001E361B"/>
    <w:rsid w:val="001E37F8"/>
    <w:rsid w:val="001E5FEA"/>
    <w:rsid w:val="001E64D8"/>
    <w:rsid w:val="001E7975"/>
    <w:rsid w:val="001E7B4C"/>
    <w:rsid w:val="001F2B16"/>
    <w:rsid w:val="001F30C1"/>
    <w:rsid w:val="001F4506"/>
    <w:rsid w:val="001F4C7D"/>
    <w:rsid w:val="001F55BC"/>
    <w:rsid w:val="001F6D5D"/>
    <w:rsid w:val="001F7289"/>
    <w:rsid w:val="001F73A1"/>
    <w:rsid w:val="002003D8"/>
    <w:rsid w:val="0020371A"/>
    <w:rsid w:val="0020534B"/>
    <w:rsid w:val="002053BE"/>
    <w:rsid w:val="00205B63"/>
    <w:rsid w:val="002060AA"/>
    <w:rsid w:val="0020751C"/>
    <w:rsid w:val="00207C87"/>
    <w:rsid w:val="00211AEF"/>
    <w:rsid w:val="002134C3"/>
    <w:rsid w:val="002139EA"/>
    <w:rsid w:val="00213DA5"/>
    <w:rsid w:val="00214A20"/>
    <w:rsid w:val="00214DC2"/>
    <w:rsid w:val="00215185"/>
    <w:rsid w:val="0021547C"/>
    <w:rsid w:val="00215484"/>
    <w:rsid w:val="00215493"/>
    <w:rsid w:val="00215E5D"/>
    <w:rsid w:val="002212C0"/>
    <w:rsid w:val="002217F5"/>
    <w:rsid w:val="0022197D"/>
    <w:rsid w:val="00221D31"/>
    <w:rsid w:val="002221CF"/>
    <w:rsid w:val="00222D3B"/>
    <w:rsid w:val="00222D46"/>
    <w:rsid w:val="002240DC"/>
    <w:rsid w:val="0022443A"/>
    <w:rsid w:val="00225BD6"/>
    <w:rsid w:val="00226654"/>
    <w:rsid w:val="00226C17"/>
    <w:rsid w:val="00227AF4"/>
    <w:rsid w:val="0023104A"/>
    <w:rsid w:val="002327A9"/>
    <w:rsid w:val="002337EF"/>
    <w:rsid w:val="002339CB"/>
    <w:rsid w:val="00235235"/>
    <w:rsid w:val="0023538C"/>
    <w:rsid w:val="002401D7"/>
    <w:rsid w:val="002416CA"/>
    <w:rsid w:val="002419FD"/>
    <w:rsid w:val="002435AD"/>
    <w:rsid w:val="00243981"/>
    <w:rsid w:val="00244106"/>
    <w:rsid w:val="002444F9"/>
    <w:rsid w:val="0024478C"/>
    <w:rsid w:val="00245379"/>
    <w:rsid w:val="00245948"/>
    <w:rsid w:val="00247D9E"/>
    <w:rsid w:val="00250596"/>
    <w:rsid w:val="002529D5"/>
    <w:rsid w:val="00252E05"/>
    <w:rsid w:val="00253F71"/>
    <w:rsid w:val="00255D07"/>
    <w:rsid w:val="00260367"/>
    <w:rsid w:val="00260607"/>
    <w:rsid w:val="0026114E"/>
    <w:rsid w:val="0026288A"/>
    <w:rsid w:val="00262D14"/>
    <w:rsid w:val="00263286"/>
    <w:rsid w:val="00264747"/>
    <w:rsid w:val="002654BD"/>
    <w:rsid w:val="00266702"/>
    <w:rsid w:val="00267CC9"/>
    <w:rsid w:val="002709A6"/>
    <w:rsid w:val="00270AB9"/>
    <w:rsid w:val="0027226E"/>
    <w:rsid w:val="002730D1"/>
    <w:rsid w:val="002734D4"/>
    <w:rsid w:val="002739DA"/>
    <w:rsid w:val="00273BB5"/>
    <w:rsid w:val="00275842"/>
    <w:rsid w:val="002778B0"/>
    <w:rsid w:val="00280FE5"/>
    <w:rsid w:val="0028145A"/>
    <w:rsid w:val="00282105"/>
    <w:rsid w:val="00282F82"/>
    <w:rsid w:val="00284D5C"/>
    <w:rsid w:val="00285253"/>
    <w:rsid w:val="00285471"/>
    <w:rsid w:val="00286569"/>
    <w:rsid w:val="00287299"/>
    <w:rsid w:val="00287B38"/>
    <w:rsid w:val="00290210"/>
    <w:rsid w:val="002908AB"/>
    <w:rsid w:val="00291E44"/>
    <w:rsid w:val="002922A1"/>
    <w:rsid w:val="00294130"/>
    <w:rsid w:val="00294163"/>
    <w:rsid w:val="00294DF9"/>
    <w:rsid w:val="002953FB"/>
    <w:rsid w:val="00295DE2"/>
    <w:rsid w:val="002971B2"/>
    <w:rsid w:val="002A17D3"/>
    <w:rsid w:val="002A1889"/>
    <w:rsid w:val="002A4A71"/>
    <w:rsid w:val="002A56BE"/>
    <w:rsid w:val="002A576A"/>
    <w:rsid w:val="002A6E4F"/>
    <w:rsid w:val="002A7494"/>
    <w:rsid w:val="002B02EC"/>
    <w:rsid w:val="002B04EE"/>
    <w:rsid w:val="002B277F"/>
    <w:rsid w:val="002B300F"/>
    <w:rsid w:val="002B50EB"/>
    <w:rsid w:val="002B669B"/>
    <w:rsid w:val="002C0E5B"/>
    <w:rsid w:val="002C0FEB"/>
    <w:rsid w:val="002C15F1"/>
    <w:rsid w:val="002C2A60"/>
    <w:rsid w:val="002C2EF2"/>
    <w:rsid w:val="002C49DD"/>
    <w:rsid w:val="002C4D52"/>
    <w:rsid w:val="002C5B6D"/>
    <w:rsid w:val="002C5CCE"/>
    <w:rsid w:val="002C68C4"/>
    <w:rsid w:val="002C6CEF"/>
    <w:rsid w:val="002C7636"/>
    <w:rsid w:val="002C7CB3"/>
    <w:rsid w:val="002D0E28"/>
    <w:rsid w:val="002D13B2"/>
    <w:rsid w:val="002D3D8E"/>
    <w:rsid w:val="002D3F61"/>
    <w:rsid w:val="002D435D"/>
    <w:rsid w:val="002D6736"/>
    <w:rsid w:val="002D6A63"/>
    <w:rsid w:val="002D7BDF"/>
    <w:rsid w:val="002E14C1"/>
    <w:rsid w:val="002E3E3F"/>
    <w:rsid w:val="002E5A40"/>
    <w:rsid w:val="002E7563"/>
    <w:rsid w:val="002F0968"/>
    <w:rsid w:val="002F1B37"/>
    <w:rsid w:val="002F1DC0"/>
    <w:rsid w:val="002F2E31"/>
    <w:rsid w:val="002F3E1D"/>
    <w:rsid w:val="002F4A22"/>
    <w:rsid w:val="002F4C36"/>
    <w:rsid w:val="002F4F02"/>
    <w:rsid w:val="002F7AC9"/>
    <w:rsid w:val="0030348F"/>
    <w:rsid w:val="00304954"/>
    <w:rsid w:val="0030592B"/>
    <w:rsid w:val="00305FD6"/>
    <w:rsid w:val="00306287"/>
    <w:rsid w:val="00306497"/>
    <w:rsid w:val="00307096"/>
    <w:rsid w:val="00307F0D"/>
    <w:rsid w:val="0031133A"/>
    <w:rsid w:val="003118C2"/>
    <w:rsid w:val="00312C6F"/>
    <w:rsid w:val="00312CD7"/>
    <w:rsid w:val="00312D13"/>
    <w:rsid w:val="00312D96"/>
    <w:rsid w:val="003137FE"/>
    <w:rsid w:val="00313A00"/>
    <w:rsid w:val="00314395"/>
    <w:rsid w:val="003164E1"/>
    <w:rsid w:val="003169A0"/>
    <w:rsid w:val="00317BF4"/>
    <w:rsid w:val="00320F52"/>
    <w:rsid w:val="00321446"/>
    <w:rsid w:val="00322273"/>
    <w:rsid w:val="003278DE"/>
    <w:rsid w:val="0033016B"/>
    <w:rsid w:val="00330383"/>
    <w:rsid w:val="003318EC"/>
    <w:rsid w:val="003320C8"/>
    <w:rsid w:val="00334282"/>
    <w:rsid w:val="00334557"/>
    <w:rsid w:val="0033473E"/>
    <w:rsid w:val="00334D00"/>
    <w:rsid w:val="00335DF6"/>
    <w:rsid w:val="00335F0F"/>
    <w:rsid w:val="00336559"/>
    <w:rsid w:val="00340086"/>
    <w:rsid w:val="00340CDF"/>
    <w:rsid w:val="00340D34"/>
    <w:rsid w:val="0034160E"/>
    <w:rsid w:val="00342342"/>
    <w:rsid w:val="003425AE"/>
    <w:rsid w:val="00342FB8"/>
    <w:rsid w:val="003453A6"/>
    <w:rsid w:val="00345716"/>
    <w:rsid w:val="00347CC6"/>
    <w:rsid w:val="003501A0"/>
    <w:rsid w:val="0035077B"/>
    <w:rsid w:val="00350E98"/>
    <w:rsid w:val="00352D5E"/>
    <w:rsid w:val="00354607"/>
    <w:rsid w:val="00354BC7"/>
    <w:rsid w:val="003553AF"/>
    <w:rsid w:val="00355C35"/>
    <w:rsid w:val="0036002D"/>
    <w:rsid w:val="00360B2D"/>
    <w:rsid w:val="00361472"/>
    <w:rsid w:val="00361A6E"/>
    <w:rsid w:val="00362564"/>
    <w:rsid w:val="0036388E"/>
    <w:rsid w:val="003651C0"/>
    <w:rsid w:val="003654B8"/>
    <w:rsid w:val="0036565E"/>
    <w:rsid w:val="00365AE8"/>
    <w:rsid w:val="00366116"/>
    <w:rsid w:val="0036707B"/>
    <w:rsid w:val="00367103"/>
    <w:rsid w:val="003671AE"/>
    <w:rsid w:val="003678CD"/>
    <w:rsid w:val="00372417"/>
    <w:rsid w:val="00374A9E"/>
    <w:rsid w:val="00374DE7"/>
    <w:rsid w:val="00375101"/>
    <w:rsid w:val="0037523D"/>
    <w:rsid w:val="00385DC5"/>
    <w:rsid w:val="0038726F"/>
    <w:rsid w:val="0039043F"/>
    <w:rsid w:val="00390C7E"/>
    <w:rsid w:val="0039128B"/>
    <w:rsid w:val="003916E6"/>
    <w:rsid w:val="003952A6"/>
    <w:rsid w:val="003958BB"/>
    <w:rsid w:val="00397939"/>
    <w:rsid w:val="00397948"/>
    <w:rsid w:val="00397FB7"/>
    <w:rsid w:val="003A0C53"/>
    <w:rsid w:val="003A2139"/>
    <w:rsid w:val="003A21AF"/>
    <w:rsid w:val="003A2D64"/>
    <w:rsid w:val="003A2FCC"/>
    <w:rsid w:val="003A56A1"/>
    <w:rsid w:val="003A62A2"/>
    <w:rsid w:val="003A707B"/>
    <w:rsid w:val="003A7156"/>
    <w:rsid w:val="003A7A7D"/>
    <w:rsid w:val="003B0A48"/>
    <w:rsid w:val="003B2BFD"/>
    <w:rsid w:val="003B4231"/>
    <w:rsid w:val="003B4ABF"/>
    <w:rsid w:val="003B5705"/>
    <w:rsid w:val="003B76F3"/>
    <w:rsid w:val="003C0C68"/>
    <w:rsid w:val="003C115E"/>
    <w:rsid w:val="003C29D0"/>
    <w:rsid w:val="003C3136"/>
    <w:rsid w:val="003C3580"/>
    <w:rsid w:val="003C63F6"/>
    <w:rsid w:val="003C6DE9"/>
    <w:rsid w:val="003C7DC6"/>
    <w:rsid w:val="003D0CED"/>
    <w:rsid w:val="003D0E74"/>
    <w:rsid w:val="003D0FC6"/>
    <w:rsid w:val="003D1A12"/>
    <w:rsid w:val="003D6953"/>
    <w:rsid w:val="003D7BFF"/>
    <w:rsid w:val="003D7F1A"/>
    <w:rsid w:val="003E0423"/>
    <w:rsid w:val="003E38E3"/>
    <w:rsid w:val="003E3C87"/>
    <w:rsid w:val="003E617B"/>
    <w:rsid w:val="003E670C"/>
    <w:rsid w:val="003E6B92"/>
    <w:rsid w:val="003E6DDC"/>
    <w:rsid w:val="003F0C88"/>
    <w:rsid w:val="003F18BD"/>
    <w:rsid w:val="003F3070"/>
    <w:rsid w:val="003F34EA"/>
    <w:rsid w:val="003F385D"/>
    <w:rsid w:val="003F4AA3"/>
    <w:rsid w:val="003F4D66"/>
    <w:rsid w:val="003F53C0"/>
    <w:rsid w:val="003F5A0E"/>
    <w:rsid w:val="003F6724"/>
    <w:rsid w:val="0040137B"/>
    <w:rsid w:val="00401F8C"/>
    <w:rsid w:val="004026D8"/>
    <w:rsid w:val="00402880"/>
    <w:rsid w:val="00402A8E"/>
    <w:rsid w:val="0040358D"/>
    <w:rsid w:val="00405811"/>
    <w:rsid w:val="00406F58"/>
    <w:rsid w:val="00410F36"/>
    <w:rsid w:val="00413996"/>
    <w:rsid w:val="00414031"/>
    <w:rsid w:val="004148FC"/>
    <w:rsid w:val="00414F0C"/>
    <w:rsid w:val="00415C6A"/>
    <w:rsid w:val="004217DC"/>
    <w:rsid w:val="00422450"/>
    <w:rsid w:val="00422A5E"/>
    <w:rsid w:val="00422F6D"/>
    <w:rsid w:val="00424B8B"/>
    <w:rsid w:val="00425037"/>
    <w:rsid w:val="00425B98"/>
    <w:rsid w:val="00430140"/>
    <w:rsid w:val="004306B7"/>
    <w:rsid w:val="00430744"/>
    <w:rsid w:val="00430BDD"/>
    <w:rsid w:val="00430D2B"/>
    <w:rsid w:val="004319F7"/>
    <w:rsid w:val="00431F60"/>
    <w:rsid w:val="00433E73"/>
    <w:rsid w:val="00433FAF"/>
    <w:rsid w:val="004343F6"/>
    <w:rsid w:val="004351F8"/>
    <w:rsid w:val="00435537"/>
    <w:rsid w:val="00437EAF"/>
    <w:rsid w:val="004403C8"/>
    <w:rsid w:val="00440478"/>
    <w:rsid w:val="004404EF"/>
    <w:rsid w:val="00440E3B"/>
    <w:rsid w:val="004421AF"/>
    <w:rsid w:val="00443E74"/>
    <w:rsid w:val="00447BFB"/>
    <w:rsid w:val="00450071"/>
    <w:rsid w:val="00452527"/>
    <w:rsid w:val="004534D2"/>
    <w:rsid w:val="00453AE8"/>
    <w:rsid w:val="004541AD"/>
    <w:rsid w:val="004553BA"/>
    <w:rsid w:val="004553F3"/>
    <w:rsid w:val="00456FC1"/>
    <w:rsid w:val="00460476"/>
    <w:rsid w:val="004622CB"/>
    <w:rsid w:val="00463146"/>
    <w:rsid w:val="004637BF"/>
    <w:rsid w:val="00463BBA"/>
    <w:rsid w:val="00463BD4"/>
    <w:rsid w:val="00463D26"/>
    <w:rsid w:val="004646EF"/>
    <w:rsid w:val="00465646"/>
    <w:rsid w:val="00465B2E"/>
    <w:rsid w:val="0046607A"/>
    <w:rsid w:val="004669DB"/>
    <w:rsid w:val="00470908"/>
    <w:rsid w:val="00472AD7"/>
    <w:rsid w:val="004737EE"/>
    <w:rsid w:val="004756FC"/>
    <w:rsid w:val="00475B9D"/>
    <w:rsid w:val="0047798E"/>
    <w:rsid w:val="0048066E"/>
    <w:rsid w:val="00480C68"/>
    <w:rsid w:val="00482449"/>
    <w:rsid w:val="00482FB8"/>
    <w:rsid w:val="00483A79"/>
    <w:rsid w:val="00484711"/>
    <w:rsid w:val="00485538"/>
    <w:rsid w:val="004856A5"/>
    <w:rsid w:val="004857C3"/>
    <w:rsid w:val="004861E5"/>
    <w:rsid w:val="004862A8"/>
    <w:rsid w:val="0048746A"/>
    <w:rsid w:val="004878E4"/>
    <w:rsid w:val="00490C40"/>
    <w:rsid w:val="004937FB"/>
    <w:rsid w:val="0049781A"/>
    <w:rsid w:val="004A0AD3"/>
    <w:rsid w:val="004A11BD"/>
    <w:rsid w:val="004A2239"/>
    <w:rsid w:val="004A27C5"/>
    <w:rsid w:val="004A2B58"/>
    <w:rsid w:val="004A35AE"/>
    <w:rsid w:val="004A4C2D"/>
    <w:rsid w:val="004A70C0"/>
    <w:rsid w:val="004A74E2"/>
    <w:rsid w:val="004B02F3"/>
    <w:rsid w:val="004B1406"/>
    <w:rsid w:val="004B2042"/>
    <w:rsid w:val="004B290E"/>
    <w:rsid w:val="004B3296"/>
    <w:rsid w:val="004B370B"/>
    <w:rsid w:val="004B379C"/>
    <w:rsid w:val="004B4364"/>
    <w:rsid w:val="004B5B29"/>
    <w:rsid w:val="004B749D"/>
    <w:rsid w:val="004B765B"/>
    <w:rsid w:val="004C215F"/>
    <w:rsid w:val="004C2550"/>
    <w:rsid w:val="004C2758"/>
    <w:rsid w:val="004C69B4"/>
    <w:rsid w:val="004D151E"/>
    <w:rsid w:val="004D1A8D"/>
    <w:rsid w:val="004D2434"/>
    <w:rsid w:val="004D2CD6"/>
    <w:rsid w:val="004D2FC2"/>
    <w:rsid w:val="004D39FF"/>
    <w:rsid w:val="004D3C73"/>
    <w:rsid w:val="004D4924"/>
    <w:rsid w:val="004D4BC4"/>
    <w:rsid w:val="004D4DDE"/>
    <w:rsid w:val="004D5CC6"/>
    <w:rsid w:val="004D6EC9"/>
    <w:rsid w:val="004E1F51"/>
    <w:rsid w:val="004E2A3D"/>
    <w:rsid w:val="004E2BED"/>
    <w:rsid w:val="004E334F"/>
    <w:rsid w:val="004E397B"/>
    <w:rsid w:val="004E3E1A"/>
    <w:rsid w:val="004E7CF0"/>
    <w:rsid w:val="004F22FB"/>
    <w:rsid w:val="004F29C4"/>
    <w:rsid w:val="004F2BD1"/>
    <w:rsid w:val="004F37E0"/>
    <w:rsid w:val="004F4C81"/>
    <w:rsid w:val="004F4FB5"/>
    <w:rsid w:val="004F5332"/>
    <w:rsid w:val="00501007"/>
    <w:rsid w:val="005018E4"/>
    <w:rsid w:val="00502358"/>
    <w:rsid w:val="00504BA9"/>
    <w:rsid w:val="00504F7A"/>
    <w:rsid w:val="00505CF3"/>
    <w:rsid w:val="00506166"/>
    <w:rsid w:val="00507283"/>
    <w:rsid w:val="00510719"/>
    <w:rsid w:val="00513C3E"/>
    <w:rsid w:val="00516AFB"/>
    <w:rsid w:val="00517365"/>
    <w:rsid w:val="005175C7"/>
    <w:rsid w:val="0052085E"/>
    <w:rsid w:val="0052131C"/>
    <w:rsid w:val="00521CAE"/>
    <w:rsid w:val="0052409C"/>
    <w:rsid w:val="00524776"/>
    <w:rsid w:val="005317B2"/>
    <w:rsid w:val="0053318F"/>
    <w:rsid w:val="00534501"/>
    <w:rsid w:val="0053498F"/>
    <w:rsid w:val="00534D60"/>
    <w:rsid w:val="00535BE9"/>
    <w:rsid w:val="00535C9F"/>
    <w:rsid w:val="00535CE7"/>
    <w:rsid w:val="00535EB8"/>
    <w:rsid w:val="00536022"/>
    <w:rsid w:val="00537BCB"/>
    <w:rsid w:val="005400C5"/>
    <w:rsid w:val="005405E0"/>
    <w:rsid w:val="00540940"/>
    <w:rsid w:val="005413CD"/>
    <w:rsid w:val="0054344C"/>
    <w:rsid w:val="005444BC"/>
    <w:rsid w:val="005474BB"/>
    <w:rsid w:val="00550981"/>
    <w:rsid w:val="00550E7E"/>
    <w:rsid w:val="0055538E"/>
    <w:rsid w:val="0055658A"/>
    <w:rsid w:val="00556B9C"/>
    <w:rsid w:val="0055751D"/>
    <w:rsid w:val="00557FD8"/>
    <w:rsid w:val="005602C4"/>
    <w:rsid w:val="00561444"/>
    <w:rsid w:val="0056145A"/>
    <w:rsid w:val="005614E5"/>
    <w:rsid w:val="00564E30"/>
    <w:rsid w:val="005657E1"/>
    <w:rsid w:val="00567408"/>
    <w:rsid w:val="005702BC"/>
    <w:rsid w:val="00572BFD"/>
    <w:rsid w:val="00574415"/>
    <w:rsid w:val="00575472"/>
    <w:rsid w:val="0057699D"/>
    <w:rsid w:val="005818DC"/>
    <w:rsid w:val="00581E30"/>
    <w:rsid w:val="00581FB6"/>
    <w:rsid w:val="005821D7"/>
    <w:rsid w:val="00583E42"/>
    <w:rsid w:val="005841C1"/>
    <w:rsid w:val="00584298"/>
    <w:rsid w:val="005856AB"/>
    <w:rsid w:val="00585F54"/>
    <w:rsid w:val="00586E49"/>
    <w:rsid w:val="00586FB1"/>
    <w:rsid w:val="00587951"/>
    <w:rsid w:val="00587C9C"/>
    <w:rsid w:val="00590497"/>
    <w:rsid w:val="0059177C"/>
    <w:rsid w:val="00591F0A"/>
    <w:rsid w:val="00592ADB"/>
    <w:rsid w:val="00592B08"/>
    <w:rsid w:val="00593B2D"/>
    <w:rsid w:val="005942AA"/>
    <w:rsid w:val="005945CA"/>
    <w:rsid w:val="00595021"/>
    <w:rsid w:val="00595E4B"/>
    <w:rsid w:val="0059695B"/>
    <w:rsid w:val="005A0B7D"/>
    <w:rsid w:val="005A2137"/>
    <w:rsid w:val="005A2983"/>
    <w:rsid w:val="005A36C3"/>
    <w:rsid w:val="005A3FC3"/>
    <w:rsid w:val="005A5429"/>
    <w:rsid w:val="005A7006"/>
    <w:rsid w:val="005B1460"/>
    <w:rsid w:val="005B1F2D"/>
    <w:rsid w:val="005B6748"/>
    <w:rsid w:val="005B6B63"/>
    <w:rsid w:val="005B784C"/>
    <w:rsid w:val="005C01E2"/>
    <w:rsid w:val="005C1893"/>
    <w:rsid w:val="005C27DD"/>
    <w:rsid w:val="005C3DD2"/>
    <w:rsid w:val="005C4343"/>
    <w:rsid w:val="005C72EB"/>
    <w:rsid w:val="005C7843"/>
    <w:rsid w:val="005D04A5"/>
    <w:rsid w:val="005D1846"/>
    <w:rsid w:val="005D18F6"/>
    <w:rsid w:val="005D276D"/>
    <w:rsid w:val="005D2B72"/>
    <w:rsid w:val="005D46D7"/>
    <w:rsid w:val="005D6C6D"/>
    <w:rsid w:val="005D6CBD"/>
    <w:rsid w:val="005E35B0"/>
    <w:rsid w:val="005E40A4"/>
    <w:rsid w:val="005E4C80"/>
    <w:rsid w:val="005E4D82"/>
    <w:rsid w:val="005E5096"/>
    <w:rsid w:val="005F00E4"/>
    <w:rsid w:val="005F0128"/>
    <w:rsid w:val="005F0876"/>
    <w:rsid w:val="005F12CA"/>
    <w:rsid w:val="005F199D"/>
    <w:rsid w:val="005F32BD"/>
    <w:rsid w:val="005F400D"/>
    <w:rsid w:val="005F4619"/>
    <w:rsid w:val="005F4A35"/>
    <w:rsid w:val="005F4CDC"/>
    <w:rsid w:val="005F646B"/>
    <w:rsid w:val="005F678B"/>
    <w:rsid w:val="005F76C6"/>
    <w:rsid w:val="00600867"/>
    <w:rsid w:val="00600DFE"/>
    <w:rsid w:val="00602FB8"/>
    <w:rsid w:val="00603067"/>
    <w:rsid w:val="0060312A"/>
    <w:rsid w:val="00603540"/>
    <w:rsid w:val="00603912"/>
    <w:rsid w:val="00604DB9"/>
    <w:rsid w:val="00604F0A"/>
    <w:rsid w:val="00605458"/>
    <w:rsid w:val="00605826"/>
    <w:rsid w:val="00606492"/>
    <w:rsid w:val="00606793"/>
    <w:rsid w:val="00606AA8"/>
    <w:rsid w:val="0060752F"/>
    <w:rsid w:val="00610C5E"/>
    <w:rsid w:val="00611128"/>
    <w:rsid w:val="006116B9"/>
    <w:rsid w:val="00611E8C"/>
    <w:rsid w:val="0061430E"/>
    <w:rsid w:val="00614AED"/>
    <w:rsid w:val="00615170"/>
    <w:rsid w:val="00615377"/>
    <w:rsid w:val="00616354"/>
    <w:rsid w:val="0062007D"/>
    <w:rsid w:val="00622129"/>
    <w:rsid w:val="0062215C"/>
    <w:rsid w:val="00622312"/>
    <w:rsid w:val="00622A0F"/>
    <w:rsid w:val="006249FB"/>
    <w:rsid w:val="00625EB7"/>
    <w:rsid w:val="00626626"/>
    <w:rsid w:val="0062665A"/>
    <w:rsid w:val="00631896"/>
    <w:rsid w:val="00631A01"/>
    <w:rsid w:val="00631AF2"/>
    <w:rsid w:val="00634B87"/>
    <w:rsid w:val="00634BF9"/>
    <w:rsid w:val="00634C8E"/>
    <w:rsid w:val="00637597"/>
    <w:rsid w:val="00637B7D"/>
    <w:rsid w:val="00640275"/>
    <w:rsid w:val="00640717"/>
    <w:rsid w:val="006418B5"/>
    <w:rsid w:val="00641AB5"/>
    <w:rsid w:val="00642E6E"/>
    <w:rsid w:val="006448B7"/>
    <w:rsid w:val="00644CAA"/>
    <w:rsid w:val="00644D40"/>
    <w:rsid w:val="00645597"/>
    <w:rsid w:val="00646DCE"/>
    <w:rsid w:val="00647489"/>
    <w:rsid w:val="006503E9"/>
    <w:rsid w:val="00652BFA"/>
    <w:rsid w:val="00652D39"/>
    <w:rsid w:val="00653762"/>
    <w:rsid w:val="00653A98"/>
    <w:rsid w:val="0065446E"/>
    <w:rsid w:val="00654DB1"/>
    <w:rsid w:val="00655383"/>
    <w:rsid w:val="006560ED"/>
    <w:rsid w:val="00660AC6"/>
    <w:rsid w:val="00661523"/>
    <w:rsid w:val="00662FC0"/>
    <w:rsid w:val="00663062"/>
    <w:rsid w:val="00664285"/>
    <w:rsid w:val="00665074"/>
    <w:rsid w:val="006668B8"/>
    <w:rsid w:val="00670557"/>
    <w:rsid w:val="00671C09"/>
    <w:rsid w:val="0067219E"/>
    <w:rsid w:val="00672423"/>
    <w:rsid w:val="00673E85"/>
    <w:rsid w:val="0067626C"/>
    <w:rsid w:val="006763DD"/>
    <w:rsid w:val="00676664"/>
    <w:rsid w:val="0067681C"/>
    <w:rsid w:val="00677B07"/>
    <w:rsid w:val="0068190C"/>
    <w:rsid w:val="006821CC"/>
    <w:rsid w:val="00683136"/>
    <w:rsid w:val="00684025"/>
    <w:rsid w:val="006840B8"/>
    <w:rsid w:val="006856AB"/>
    <w:rsid w:val="00686A4B"/>
    <w:rsid w:val="00687979"/>
    <w:rsid w:val="00687BF1"/>
    <w:rsid w:val="006904C3"/>
    <w:rsid w:val="006909E3"/>
    <w:rsid w:val="0069168D"/>
    <w:rsid w:val="00692FB9"/>
    <w:rsid w:val="006936D6"/>
    <w:rsid w:val="00693A07"/>
    <w:rsid w:val="00694762"/>
    <w:rsid w:val="00695218"/>
    <w:rsid w:val="0069562D"/>
    <w:rsid w:val="00696C1E"/>
    <w:rsid w:val="006A05B6"/>
    <w:rsid w:val="006A1412"/>
    <w:rsid w:val="006A26C9"/>
    <w:rsid w:val="006A3883"/>
    <w:rsid w:val="006A4B36"/>
    <w:rsid w:val="006A4C9B"/>
    <w:rsid w:val="006A5009"/>
    <w:rsid w:val="006B0EE6"/>
    <w:rsid w:val="006B30E9"/>
    <w:rsid w:val="006B33AB"/>
    <w:rsid w:val="006B6FB3"/>
    <w:rsid w:val="006C0F64"/>
    <w:rsid w:val="006C16A4"/>
    <w:rsid w:val="006C1745"/>
    <w:rsid w:val="006C1D88"/>
    <w:rsid w:val="006C1FA2"/>
    <w:rsid w:val="006C3764"/>
    <w:rsid w:val="006C60CC"/>
    <w:rsid w:val="006C6DB2"/>
    <w:rsid w:val="006D01DB"/>
    <w:rsid w:val="006D034D"/>
    <w:rsid w:val="006D0A9C"/>
    <w:rsid w:val="006D0E2B"/>
    <w:rsid w:val="006D103E"/>
    <w:rsid w:val="006D1475"/>
    <w:rsid w:val="006D23C8"/>
    <w:rsid w:val="006D254C"/>
    <w:rsid w:val="006D420C"/>
    <w:rsid w:val="006D4334"/>
    <w:rsid w:val="006D4740"/>
    <w:rsid w:val="006D61E1"/>
    <w:rsid w:val="006D6E18"/>
    <w:rsid w:val="006D7151"/>
    <w:rsid w:val="006D7732"/>
    <w:rsid w:val="006D7ACB"/>
    <w:rsid w:val="006E135C"/>
    <w:rsid w:val="006E1DE5"/>
    <w:rsid w:val="006E1EE8"/>
    <w:rsid w:val="006E34FE"/>
    <w:rsid w:val="006E37F8"/>
    <w:rsid w:val="006E38F2"/>
    <w:rsid w:val="006E52EF"/>
    <w:rsid w:val="006E65D5"/>
    <w:rsid w:val="006F0D07"/>
    <w:rsid w:val="006F2F54"/>
    <w:rsid w:val="006F30B9"/>
    <w:rsid w:val="006F6C49"/>
    <w:rsid w:val="006F74C8"/>
    <w:rsid w:val="00701766"/>
    <w:rsid w:val="00702446"/>
    <w:rsid w:val="007028A5"/>
    <w:rsid w:val="00704ACD"/>
    <w:rsid w:val="00704B8F"/>
    <w:rsid w:val="00710135"/>
    <w:rsid w:val="00710345"/>
    <w:rsid w:val="00710550"/>
    <w:rsid w:val="0071228F"/>
    <w:rsid w:val="007127A0"/>
    <w:rsid w:val="00713564"/>
    <w:rsid w:val="00714194"/>
    <w:rsid w:val="00717FCB"/>
    <w:rsid w:val="00720AA1"/>
    <w:rsid w:val="007229A8"/>
    <w:rsid w:val="00724D0E"/>
    <w:rsid w:val="007258AA"/>
    <w:rsid w:val="00726D75"/>
    <w:rsid w:val="00727A63"/>
    <w:rsid w:val="007302B2"/>
    <w:rsid w:val="007313C0"/>
    <w:rsid w:val="007316B7"/>
    <w:rsid w:val="0073410E"/>
    <w:rsid w:val="007343F6"/>
    <w:rsid w:val="00734CC9"/>
    <w:rsid w:val="00735639"/>
    <w:rsid w:val="00735811"/>
    <w:rsid w:val="00736094"/>
    <w:rsid w:val="007405C1"/>
    <w:rsid w:val="007406AA"/>
    <w:rsid w:val="00743F16"/>
    <w:rsid w:val="00744637"/>
    <w:rsid w:val="00744CBB"/>
    <w:rsid w:val="00744F70"/>
    <w:rsid w:val="00746DC7"/>
    <w:rsid w:val="00747D65"/>
    <w:rsid w:val="00750ED8"/>
    <w:rsid w:val="0075351B"/>
    <w:rsid w:val="00755A7D"/>
    <w:rsid w:val="00757D9F"/>
    <w:rsid w:val="00757E97"/>
    <w:rsid w:val="0076144D"/>
    <w:rsid w:val="007614D2"/>
    <w:rsid w:val="007637E9"/>
    <w:rsid w:val="00763A06"/>
    <w:rsid w:val="007650A7"/>
    <w:rsid w:val="0076568A"/>
    <w:rsid w:val="007705C5"/>
    <w:rsid w:val="00774B77"/>
    <w:rsid w:val="00774C6C"/>
    <w:rsid w:val="00775AA3"/>
    <w:rsid w:val="007763CC"/>
    <w:rsid w:val="00777248"/>
    <w:rsid w:val="00781A2E"/>
    <w:rsid w:val="00782077"/>
    <w:rsid w:val="0078299C"/>
    <w:rsid w:val="00783067"/>
    <w:rsid w:val="00784652"/>
    <w:rsid w:val="00784AC8"/>
    <w:rsid w:val="00785756"/>
    <w:rsid w:val="007858A3"/>
    <w:rsid w:val="00785CBA"/>
    <w:rsid w:val="00785E27"/>
    <w:rsid w:val="0078767B"/>
    <w:rsid w:val="00787EFB"/>
    <w:rsid w:val="00791C24"/>
    <w:rsid w:val="007924B0"/>
    <w:rsid w:val="007930EC"/>
    <w:rsid w:val="00793E91"/>
    <w:rsid w:val="00794017"/>
    <w:rsid w:val="00795A23"/>
    <w:rsid w:val="00795CF6"/>
    <w:rsid w:val="00796493"/>
    <w:rsid w:val="00796892"/>
    <w:rsid w:val="007969BA"/>
    <w:rsid w:val="007A1731"/>
    <w:rsid w:val="007A2E27"/>
    <w:rsid w:val="007A4CF4"/>
    <w:rsid w:val="007A4E2A"/>
    <w:rsid w:val="007A5B7F"/>
    <w:rsid w:val="007A652D"/>
    <w:rsid w:val="007A65D2"/>
    <w:rsid w:val="007A6AD0"/>
    <w:rsid w:val="007A6CB8"/>
    <w:rsid w:val="007A6D18"/>
    <w:rsid w:val="007A752E"/>
    <w:rsid w:val="007B0952"/>
    <w:rsid w:val="007B0D22"/>
    <w:rsid w:val="007B0FB9"/>
    <w:rsid w:val="007B12CD"/>
    <w:rsid w:val="007B170C"/>
    <w:rsid w:val="007B3159"/>
    <w:rsid w:val="007B3EA6"/>
    <w:rsid w:val="007B4446"/>
    <w:rsid w:val="007B5EF0"/>
    <w:rsid w:val="007B7F0B"/>
    <w:rsid w:val="007C1298"/>
    <w:rsid w:val="007C2D3B"/>
    <w:rsid w:val="007C37B7"/>
    <w:rsid w:val="007C41A3"/>
    <w:rsid w:val="007C41F1"/>
    <w:rsid w:val="007C4EE9"/>
    <w:rsid w:val="007C5FBF"/>
    <w:rsid w:val="007C6793"/>
    <w:rsid w:val="007C6C5E"/>
    <w:rsid w:val="007C7936"/>
    <w:rsid w:val="007D0C00"/>
    <w:rsid w:val="007D16F3"/>
    <w:rsid w:val="007D2792"/>
    <w:rsid w:val="007D3079"/>
    <w:rsid w:val="007D454F"/>
    <w:rsid w:val="007D4774"/>
    <w:rsid w:val="007D51BB"/>
    <w:rsid w:val="007D5C86"/>
    <w:rsid w:val="007E0BB6"/>
    <w:rsid w:val="007E2830"/>
    <w:rsid w:val="007E3B1E"/>
    <w:rsid w:val="007E3D9B"/>
    <w:rsid w:val="007E3F0E"/>
    <w:rsid w:val="007E3F1F"/>
    <w:rsid w:val="007E510C"/>
    <w:rsid w:val="007E532E"/>
    <w:rsid w:val="007E757A"/>
    <w:rsid w:val="007F3005"/>
    <w:rsid w:val="007F4338"/>
    <w:rsid w:val="007F4722"/>
    <w:rsid w:val="007F762D"/>
    <w:rsid w:val="007F77B8"/>
    <w:rsid w:val="007F7C8E"/>
    <w:rsid w:val="00800880"/>
    <w:rsid w:val="0080140F"/>
    <w:rsid w:val="00801CB4"/>
    <w:rsid w:val="00803A75"/>
    <w:rsid w:val="00805401"/>
    <w:rsid w:val="00807ADD"/>
    <w:rsid w:val="008100A0"/>
    <w:rsid w:val="00811B40"/>
    <w:rsid w:val="008121B2"/>
    <w:rsid w:val="008121D2"/>
    <w:rsid w:val="00812E22"/>
    <w:rsid w:val="00814454"/>
    <w:rsid w:val="0081526C"/>
    <w:rsid w:val="0081663A"/>
    <w:rsid w:val="00816808"/>
    <w:rsid w:val="00816A28"/>
    <w:rsid w:val="00817091"/>
    <w:rsid w:val="0081785F"/>
    <w:rsid w:val="00817C88"/>
    <w:rsid w:val="00817F84"/>
    <w:rsid w:val="0082115F"/>
    <w:rsid w:val="00821312"/>
    <w:rsid w:val="008216B6"/>
    <w:rsid w:val="008233DF"/>
    <w:rsid w:val="00824C42"/>
    <w:rsid w:val="00824D04"/>
    <w:rsid w:val="0082600F"/>
    <w:rsid w:val="00826260"/>
    <w:rsid w:val="008267EA"/>
    <w:rsid w:val="00826FBB"/>
    <w:rsid w:val="00827638"/>
    <w:rsid w:val="00827702"/>
    <w:rsid w:val="008300BF"/>
    <w:rsid w:val="00832F92"/>
    <w:rsid w:val="00834870"/>
    <w:rsid w:val="008354C1"/>
    <w:rsid w:val="00840573"/>
    <w:rsid w:val="008405AD"/>
    <w:rsid w:val="008408E4"/>
    <w:rsid w:val="00840B7E"/>
    <w:rsid w:val="00841C8F"/>
    <w:rsid w:val="0084687B"/>
    <w:rsid w:val="0084750F"/>
    <w:rsid w:val="00850851"/>
    <w:rsid w:val="00850BB3"/>
    <w:rsid w:val="00850FF0"/>
    <w:rsid w:val="00851252"/>
    <w:rsid w:val="00851DCB"/>
    <w:rsid w:val="008522B4"/>
    <w:rsid w:val="0085355A"/>
    <w:rsid w:val="008550DF"/>
    <w:rsid w:val="0085510B"/>
    <w:rsid w:val="00855388"/>
    <w:rsid w:val="0085551E"/>
    <w:rsid w:val="00855D6B"/>
    <w:rsid w:val="0085630E"/>
    <w:rsid w:val="008604A0"/>
    <w:rsid w:val="008607CD"/>
    <w:rsid w:val="00862432"/>
    <w:rsid w:val="00863FA4"/>
    <w:rsid w:val="0086441A"/>
    <w:rsid w:val="0086470D"/>
    <w:rsid w:val="00865B9D"/>
    <w:rsid w:val="00866289"/>
    <w:rsid w:val="00866B6A"/>
    <w:rsid w:val="00866DB0"/>
    <w:rsid w:val="00870897"/>
    <w:rsid w:val="0087115E"/>
    <w:rsid w:val="00871B93"/>
    <w:rsid w:val="00871BFD"/>
    <w:rsid w:val="00873531"/>
    <w:rsid w:val="00873E36"/>
    <w:rsid w:val="00874A38"/>
    <w:rsid w:val="00874B83"/>
    <w:rsid w:val="00874EE4"/>
    <w:rsid w:val="00875066"/>
    <w:rsid w:val="00880339"/>
    <w:rsid w:val="008803D6"/>
    <w:rsid w:val="0088170B"/>
    <w:rsid w:val="0088184B"/>
    <w:rsid w:val="008824A2"/>
    <w:rsid w:val="00882690"/>
    <w:rsid w:val="00882E0D"/>
    <w:rsid w:val="0088396B"/>
    <w:rsid w:val="00884787"/>
    <w:rsid w:val="008851CC"/>
    <w:rsid w:val="008856B6"/>
    <w:rsid w:val="00885890"/>
    <w:rsid w:val="00885DD6"/>
    <w:rsid w:val="00885F6D"/>
    <w:rsid w:val="0088709A"/>
    <w:rsid w:val="008870EA"/>
    <w:rsid w:val="008876C0"/>
    <w:rsid w:val="00887CA2"/>
    <w:rsid w:val="008912AA"/>
    <w:rsid w:val="00891CC2"/>
    <w:rsid w:val="00891F00"/>
    <w:rsid w:val="00892274"/>
    <w:rsid w:val="00892C49"/>
    <w:rsid w:val="00894949"/>
    <w:rsid w:val="00894E88"/>
    <w:rsid w:val="008A087D"/>
    <w:rsid w:val="008A2F4B"/>
    <w:rsid w:val="008A3B8E"/>
    <w:rsid w:val="008A4255"/>
    <w:rsid w:val="008A42B5"/>
    <w:rsid w:val="008A4A2E"/>
    <w:rsid w:val="008A7E66"/>
    <w:rsid w:val="008B0AA3"/>
    <w:rsid w:val="008B1B4D"/>
    <w:rsid w:val="008B3015"/>
    <w:rsid w:val="008B4956"/>
    <w:rsid w:val="008B4AF6"/>
    <w:rsid w:val="008B5CB7"/>
    <w:rsid w:val="008B62D9"/>
    <w:rsid w:val="008B650B"/>
    <w:rsid w:val="008B65B0"/>
    <w:rsid w:val="008B7072"/>
    <w:rsid w:val="008B7328"/>
    <w:rsid w:val="008C1089"/>
    <w:rsid w:val="008C14D6"/>
    <w:rsid w:val="008C17DA"/>
    <w:rsid w:val="008C1BA8"/>
    <w:rsid w:val="008C3809"/>
    <w:rsid w:val="008C5B42"/>
    <w:rsid w:val="008C5DBA"/>
    <w:rsid w:val="008C698A"/>
    <w:rsid w:val="008C6DD1"/>
    <w:rsid w:val="008C7A3E"/>
    <w:rsid w:val="008C7B15"/>
    <w:rsid w:val="008C7ED3"/>
    <w:rsid w:val="008D0DD9"/>
    <w:rsid w:val="008D1277"/>
    <w:rsid w:val="008D1CAC"/>
    <w:rsid w:val="008D2943"/>
    <w:rsid w:val="008D3ADF"/>
    <w:rsid w:val="008D497B"/>
    <w:rsid w:val="008D4A6E"/>
    <w:rsid w:val="008D56CB"/>
    <w:rsid w:val="008D5C5E"/>
    <w:rsid w:val="008D5D22"/>
    <w:rsid w:val="008D69DE"/>
    <w:rsid w:val="008E071A"/>
    <w:rsid w:val="008E09D7"/>
    <w:rsid w:val="008E10CA"/>
    <w:rsid w:val="008E1395"/>
    <w:rsid w:val="008E1EE7"/>
    <w:rsid w:val="008E1FFE"/>
    <w:rsid w:val="008E2405"/>
    <w:rsid w:val="008E2CC3"/>
    <w:rsid w:val="008E3555"/>
    <w:rsid w:val="008E4BE9"/>
    <w:rsid w:val="008E58DA"/>
    <w:rsid w:val="008E630F"/>
    <w:rsid w:val="008E6B8A"/>
    <w:rsid w:val="008E7850"/>
    <w:rsid w:val="008F0B4E"/>
    <w:rsid w:val="008F0F02"/>
    <w:rsid w:val="008F3392"/>
    <w:rsid w:val="008F6C73"/>
    <w:rsid w:val="0090161D"/>
    <w:rsid w:val="00902535"/>
    <w:rsid w:val="0090358F"/>
    <w:rsid w:val="0090383F"/>
    <w:rsid w:val="00904915"/>
    <w:rsid w:val="009065E4"/>
    <w:rsid w:val="00907498"/>
    <w:rsid w:val="009102F5"/>
    <w:rsid w:val="0091050C"/>
    <w:rsid w:val="009105EA"/>
    <w:rsid w:val="0091076E"/>
    <w:rsid w:val="009117CE"/>
    <w:rsid w:val="00911B83"/>
    <w:rsid w:val="00911D51"/>
    <w:rsid w:val="00911F13"/>
    <w:rsid w:val="00913426"/>
    <w:rsid w:val="00913F0C"/>
    <w:rsid w:val="009152FE"/>
    <w:rsid w:val="009160C7"/>
    <w:rsid w:val="00916154"/>
    <w:rsid w:val="00916171"/>
    <w:rsid w:val="0092003B"/>
    <w:rsid w:val="00920AD2"/>
    <w:rsid w:val="009216C8"/>
    <w:rsid w:val="009251A1"/>
    <w:rsid w:val="0092536F"/>
    <w:rsid w:val="0092581E"/>
    <w:rsid w:val="00925D83"/>
    <w:rsid w:val="009277A4"/>
    <w:rsid w:val="00927983"/>
    <w:rsid w:val="009300A2"/>
    <w:rsid w:val="00930316"/>
    <w:rsid w:val="00931A9F"/>
    <w:rsid w:val="00931F68"/>
    <w:rsid w:val="00932B15"/>
    <w:rsid w:val="00932C71"/>
    <w:rsid w:val="009331A0"/>
    <w:rsid w:val="00933B12"/>
    <w:rsid w:val="00933F95"/>
    <w:rsid w:val="00937865"/>
    <w:rsid w:val="00941901"/>
    <w:rsid w:val="00944D47"/>
    <w:rsid w:val="00944F99"/>
    <w:rsid w:val="009468BE"/>
    <w:rsid w:val="009476FE"/>
    <w:rsid w:val="0095253A"/>
    <w:rsid w:val="00952644"/>
    <w:rsid w:val="009530F2"/>
    <w:rsid w:val="009540EF"/>
    <w:rsid w:val="00955946"/>
    <w:rsid w:val="00956A54"/>
    <w:rsid w:val="00957191"/>
    <w:rsid w:val="00960174"/>
    <w:rsid w:val="009604E9"/>
    <w:rsid w:val="00960EEC"/>
    <w:rsid w:val="009616FF"/>
    <w:rsid w:val="00961C2A"/>
    <w:rsid w:val="00962C40"/>
    <w:rsid w:val="00963346"/>
    <w:rsid w:val="00966C87"/>
    <w:rsid w:val="00970690"/>
    <w:rsid w:val="00971883"/>
    <w:rsid w:val="009726E6"/>
    <w:rsid w:val="009741AE"/>
    <w:rsid w:val="00974A2F"/>
    <w:rsid w:val="00974F91"/>
    <w:rsid w:val="00975D66"/>
    <w:rsid w:val="0097797D"/>
    <w:rsid w:val="009802FA"/>
    <w:rsid w:val="00980804"/>
    <w:rsid w:val="00981526"/>
    <w:rsid w:val="009815AD"/>
    <w:rsid w:val="00983110"/>
    <w:rsid w:val="009838C4"/>
    <w:rsid w:val="00984B98"/>
    <w:rsid w:val="00985A11"/>
    <w:rsid w:val="009909D8"/>
    <w:rsid w:val="0099123E"/>
    <w:rsid w:val="00991AE6"/>
    <w:rsid w:val="00993A81"/>
    <w:rsid w:val="0099441B"/>
    <w:rsid w:val="00994C53"/>
    <w:rsid w:val="009950B0"/>
    <w:rsid w:val="009954C0"/>
    <w:rsid w:val="00995D98"/>
    <w:rsid w:val="0099655D"/>
    <w:rsid w:val="0099712F"/>
    <w:rsid w:val="00997836"/>
    <w:rsid w:val="009A1127"/>
    <w:rsid w:val="009A1D15"/>
    <w:rsid w:val="009A2CF0"/>
    <w:rsid w:val="009A3F5C"/>
    <w:rsid w:val="009A4FF1"/>
    <w:rsid w:val="009A5584"/>
    <w:rsid w:val="009A55C9"/>
    <w:rsid w:val="009A664C"/>
    <w:rsid w:val="009A737D"/>
    <w:rsid w:val="009B020B"/>
    <w:rsid w:val="009B07D9"/>
    <w:rsid w:val="009B10D0"/>
    <w:rsid w:val="009B124A"/>
    <w:rsid w:val="009B15C9"/>
    <w:rsid w:val="009B1C09"/>
    <w:rsid w:val="009B1FFD"/>
    <w:rsid w:val="009B2181"/>
    <w:rsid w:val="009B310B"/>
    <w:rsid w:val="009B361B"/>
    <w:rsid w:val="009B44C4"/>
    <w:rsid w:val="009B566A"/>
    <w:rsid w:val="009B575C"/>
    <w:rsid w:val="009B6E45"/>
    <w:rsid w:val="009B7AD4"/>
    <w:rsid w:val="009C0661"/>
    <w:rsid w:val="009C19B0"/>
    <w:rsid w:val="009C1A31"/>
    <w:rsid w:val="009C201A"/>
    <w:rsid w:val="009C7F0D"/>
    <w:rsid w:val="009D14B9"/>
    <w:rsid w:val="009D260F"/>
    <w:rsid w:val="009D29BB"/>
    <w:rsid w:val="009D2A06"/>
    <w:rsid w:val="009D3C8C"/>
    <w:rsid w:val="009D3D98"/>
    <w:rsid w:val="009D41FF"/>
    <w:rsid w:val="009D4843"/>
    <w:rsid w:val="009D4FD3"/>
    <w:rsid w:val="009D5C5D"/>
    <w:rsid w:val="009D6232"/>
    <w:rsid w:val="009D679A"/>
    <w:rsid w:val="009D6F77"/>
    <w:rsid w:val="009E022C"/>
    <w:rsid w:val="009E048A"/>
    <w:rsid w:val="009E232B"/>
    <w:rsid w:val="009E2913"/>
    <w:rsid w:val="009E3111"/>
    <w:rsid w:val="009E3E0D"/>
    <w:rsid w:val="009E4DEA"/>
    <w:rsid w:val="009E541B"/>
    <w:rsid w:val="009E66F8"/>
    <w:rsid w:val="009E75CD"/>
    <w:rsid w:val="009E79FB"/>
    <w:rsid w:val="009F16E9"/>
    <w:rsid w:val="009F1B13"/>
    <w:rsid w:val="009F2FFD"/>
    <w:rsid w:val="009F68A0"/>
    <w:rsid w:val="009F6CF8"/>
    <w:rsid w:val="00A006C5"/>
    <w:rsid w:val="00A0125C"/>
    <w:rsid w:val="00A01347"/>
    <w:rsid w:val="00A01DAE"/>
    <w:rsid w:val="00A032F7"/>
    <w:rsid w:val="00A048D2"/>
    <w:rsid w:val="00A05F07"/>
    <w:rsid w:val="00A06E41"/>
    <w:rsid w:val="00A11DB0"/>
    <w:rsid w:val="00A12DE4"/>
    <w:rsid w:val="00A167D1"/>
    <w:rsid w:val="00A16D81"/>
    <w:rsid w:val="00A17954"/>
    <w:rsid w:val="00A17D89"/>
    <w:rsid w:val="00A205A1"/>
    <w:rsid w:val="00A208FA"/>
    <w:rsid w:val="00A22C25"/>
    <w:rsid w:val="00A2323F"/>
    <w:rsid w:val="00A2399D"/>
    <w:rsid w:val="00A2404F"/>
    <w:rsid w:val="00A24CF6"/>
    <w:rsid w:val="00A25820"/>
    <w:rsid w:val="00A25DAF"/>
    <w:rsid w:val="00A30406"/>
    <w:rsid w:val="00A30F15"/>
    <w:rsid w:val="00A330C4"/>
    <w:rsid w:val="00A33CAE"/>
    <w:rsid w:val="00A40530"/>
    <w:rsid w:val="00A40660"/>
    <w:rsid w:val="00A41B3D"/>
    <w:rsid w:val="00A41B4C"/>
    <w:rsid w:val="00A42B0B"/>
    <w:rsid w:val="00A42BAF"/>
    <w:rsid w:val="00A4446E"/>
    <w:rsid w:val="00A44D71"/>
    <w:rsid w:val="00A4520D"/>
    <w:rsid w:val="00A4585B"/>
    <w:rsid w:val="00A4617E"/>
    <w:rsid w:val="00A4724C"/>
    <w:rsid w:val="00A52423"/>
    <w:rsid w:val="00A52541"/>
    <w:rsid w:val="00A5304B"/>
    <w:rsid w:val="00A53084"/>
    <w:rsid w:val="00A5396D"/>
    <w:rsid w:val="00A55434"/>
    <w:rsid w:val="00A55920"/>
    <w:rsid w:val="00A56C9B"/>
    <w:rsid w:val="00A56E66"/>
    <w:rsid w:val="00A57AFA"/>
    <w:rsid w:val="00A61557"/>
    <w:rsid w:val="00A61798"/>
    <w:rsid w:val="00A61FC9"/>
    <w:rsid w:val="00A654F0"/>
    <w:rsid w:val="00A6569D"/>
    <w:rsid w:val="00A6658C"/>
    <w:rsid w:val="00A677FF"/>
    <w:rsid w:val="00A70E84"/>
    <w:rsid w:val="00A72614"/>
    <w:rsid w:val="00A732A5"/>
    <w:rsid w:val="00A7486F"/>
    <w:rsid w:val="00A74DC9"/>
    <w:rsid w:val="00A75570"/>
    <w:rsid w:val="00A763AE"/>
    <w:rsid w:val="00A7720C"/>
    <w:rsid w:val="00A7758B"/>
    <w:rsid w:val="00A776E1"/>
    <w:rsid w:val="00A77AD8"/>
    <w:rsid w:val="00A82FBF"/>
    <w:rsid w:val="00A84613"/>
    <w:rsid w:val="00A86837"/>
    <w:rsid w:val="00A868A9"/>
    <w:rsid w:val="00A8759C"/>
    <w:rsid w:val="00A91462"/>
    <w:rsid w:val="00A92043"/>
    <w:rsid w:val="00A929B5"/>
    <w:rsid w:val="00A9448A"/>
    <w:rsid w:val="00A95EEA"/>
    <w:rsid w:val="00A96153"/>
    <w:rsid w:val="00A97B09"/>
    <w:rsid w:val="00A97CC5"/>
    <w:rsid w:val="00A97DB2"/>
    <w:rsid w:val="00AA0E86"/>
    <w:rsid w:val="00AA1A24"/>
    <w:rsid w:val="00AA2C73"/>
    <w:rsid w:val="00AA35BA"/>
    <w:rsid w:val="00AA37C3"/>
    <w:rsid w:val="00AA681B"/>
    <w:rsid w:val="00AA6F2C"/>
    <w:rsid w:val="00AB1E4A"/>
    <w:rsid w:val="00AB390F"/>
    <w:rsid w:val="00AB4103"/>
    <w:rsid w:val="00AB4B4C"/>
    <w:rsid w:val="00AB5222"/>
    <w:rsid w:val="00AB6363"/>
    <w:rsid w:val="00AB6EF4"/>
    <w:rsid w:val="00AC0EFC"/>
    <w:rsid w:val="00AC610A"/>
    <w:rsid w:val="00AC7294"/>
    <w:rsid w:val="00AC79B4"/>
    <w:rsid w:val="00AD1329"/>
    <w:rsid w:val="00AD1E32"/>
    <w:rsid w:val="00AD21F5"/>
    <w:rsid w:val="00AD3DF0"/>
    <w:rsid w:val="00AD4654"/>
    <w:rsid w:val="00AD471F"/>
    <w:rsid w:val="00AD54DA"/>
    <w:rsid w:val="00AE04ED"/>
    <w:rsid w:val="00AE0FEA"/>
    <w:rsid w:val="00AE120D"/>
    <w:rsid w:val="00AE2308"/>
    <w:rsid w:val="00AE28E8"/>
    <w:rsid w:val="00AE3FCE"/>
    <w:rsid w:val="00AE566D"/>
    <w:rsid w:val="00AE6444"/>
    <w:rsid w:val="00AF0873"/>
    <w:rsid w:val="00AF0D9E"/>
    <w:rsid w:val="00AF0FE9"/>
    <w:rsid w:val="00AF28F2"/>
    <w:rsid w:val="00AF4775"/>
    <w:rsid w:val="00AF478B"/>
    <w:rsid w:val="00AF4AEC"/>
    <w:rsid w:val="00AF5C58"/>
    <w:rsid w:val="00B01489"/>
    <w:rsid w:val="00B018C5"/>
    <w:rsid w:val="00B02BCC"/>
    <w:rsid w:val="00B042BD"/>
    <w:rsid w:val="00B0472D"/>
    <w:rsid w:val="00B05101"/>
    <w:rsid w:val="00B055A7"/>
    <w:rsid w:val="00B05922"/>
    <w:rsid w:val="00B05BBF"/>
    <w:rsid w:val="00B0620D"/>
    <w:rsid w:val="00B06CD6"/>
    <w:rsid w:val="00B07B6A"/>
    <w:rsid w:val="00B07FC9"/>
    <w:rsid w:val="00B1057B"/>
    <w:rsid w:val="00B10748"/>
    <w:rsid w:val="00B10C31"/>
    <w:rsid w:val="00B115C9"/>
    <w:rsid w:val="00B130FC"/>
    <w:rsid w:val="00B1375B"/>
    <w:rsid w:val="00B13907"/>
    <w:rsid w:val="00B14378"/>
    <w:rsid w:val="00B14BE9"/>
    <w:rsid w:val="00B14F7D"/>
    <w:rsid w:val="00B169CD"/>
    <w:rsid w:val="00B16CF7"/>
    <w:rsid w:val="00B16D39"/>
    <w:rsid w:val="00B20188"/>
    <w:rsid w:val="00B2182A"/>
    <w:rsid w:val="00B22662"/>
    <w:rsid w:val="00B2321F"/>
    <w:rsid w:val="00B2373F"/>
    <w:rsid w:val="00B2447A"/>
    <w:rsid w:val="00B24940"/>
    <w:rsid w:val="00B24B5F"/>
    <w:rsid w:val="00B25083"/>
    <w:rsid w:val="00B252FB"/>
    <w:rsid w:val="00B26970"/>
    <w:rsid w:val="00B274B2"/>
    <w:rsid w:val="00B27528"/>
    <w:rsid w:val="00B27706"/>
    <w:rsid w:val="00B3066C"/>
    <w:rsid w:val="00B310F9"/>
    <w:rsid w:val="00B31E94"/>
    <w:rsid w:val="00B40080"/>
    <w:rsid w:val="00B4063C"/>
    <w:rsid w:val="00B42332"/>
    <w:rsid w:val="00B424E2"/>
    <w:rsid w:val="00B428D5"/>
    <w:rsid w:val="00B433C7"/>
    <w:rsid w:val="00B43B24"/>
    <w:rsid w:val="00B44789"/>
    <w:rsid w:val="00B50130"/>
    <w:rsid w:val="00B50E63"/>
    <w:rsid w:val="00B51B1A"/>
    <w:rsid w:val="00B51EF8"/>
    <w:rsid w:val="00B52BFC"/>
    <w:rsid w:val="00B5356F"/>
    <w:rsid w:val="00B538D5"/>
    <w:rsid w:val="00B53D76"/>
    <w:rsid w:val="00B56AC7"/>
    <w:rsid w:val="00B57FF1"/>
    <w:rsid w:val="00B61F09"/>
    <w:rsid w:val="00B62253"/>
    <w:rsid w:val="00B625D8"/>
    <w:rsid w:val="00B62B49"/>
    <w:rsid w:val="00B63FC5"/>
    <w:rsid w:val="00B64FDF"/>
    <w:rsid w:val="00B70EFC"/>
    <w:rsid w:val="00B729AD"/>
    <w:rsid w:val="00B72E60"/>
    <w:rsid w:val="00B74268"/>
    <w:rsid w:val="00B759E9"/>
    <w:rsid w:val="00B75BF6"/>
    <w:rsid w:val="00B76496"/>
    <w:rsid w:val="00B76573"/>
    <w:rsid w:val="00B8116A"/>
    <w:rsid w:val="00B81814"/>
    <w:rsid w:val="00B822C0"/>
    <w:rsid w:val="00B82F13"/>
    <w:rsid w:val="00B835F1"/>
    <w:rsid w:val="00B84631"/>
    <w:rsid w:val="00B84C92"/>
    <w:rsid w:val="00B854F0"/>
    <w:rsid w:val="00B85A6E"/>
    <w:rsid w:val="00B868D6"/>
    <w:rsid w:val="00B86D18"/>
    <w:rsid w:val="00B86ED6"/>
    <w:rsid w:val="00B87590"/>
    <w:rsid w:val="00B9030D"/>
    <w:rsid w:val="00B9043E"/>
    <w:rsid w:val="00B90743"/>
    <w:rsid w:val="00B90A29"/>
    <w:rsid w:val="00B95153"/>
    <w:rsid w:val="00B954E8"/>
    <w:rsid w:val="00B95D9F"/>
    <w:rsid w:val="00B963EB"/>
    <w:rsid w:val="00BA0426"/>
    <w:rsid w:val="00BA053C"/>
    <w:rsid w:val="00BA372F"/>
    <w:rsid w:val="00BA4FCB"/>
    <w:rsid w:val="00BA544C"/>
    <w:rsid w:val="00BA55D2"/>
    <w:rsid w:val="00BA5D78"/>
    <w:rsid w:val="00BB232A"/>
    <w:rsid w:val="00BB2B51"/>
    <w:rsid w:val="00BB34E6"/>
    <w:rsid w:val="00BB44BB"/>
    <w:rsid w:val="00BB4940"/>
    <w:rsid w:val="00BB7D89"/>
    <w:rsid w:val="00BC004F"/>
    <w:rsid w:val="00BC06EC"/>
    <w:rsid w:val="00BC37C0"/>
    <w:rsid w:val="00BC5180"/>
    <w:rsid w:val="00BC5842"/>
    <w:rsid w:val="00BC7AFF"/>
    <w:rsid w:val="00BC7DB7"/>
    <w:rsid w:val="00BD1227"/>
    <w:rsid w:val="00BD279F"/>
    <w:rsid w:val="00BD39AB"/>
    <w:rsid w:val="00BD4DEA"/>
    <w:rsid w:val="00BD6F07"/>
    <w:rsid w:val="00BD7E41"/>
    <w:rsid w:val="00BE09CE"/>
    <w:rsid w:val="00BE0BDB"/>
    <w:rsid w:val="00BE0CCC"/>
    <w:rsid w:val="00BE1004"/>
    <w:rsid w:val="00BE2B55"/>
    <w:rsid w:val="00BE3924"/>
    <w:rsid w:val="00BE55CC"/>
    <w:rsid w:val="00BE6E3C"/>
    <w:rsid w:val="00BE71D3"/>
    <w:rsid w:val="00BF01E7"/>
    <w:rsid w:val="00BF0E9A"/>
    <w:rsid w:val="00BF1687"/>
    <w:rsid w:val="00BF1B60"/>
    <w:rsid w:val="00BF2C64"/>
    <w:rsid w:val="00BF2E7F"/>
    <w:rsid w:val="00BF3678"/>
    <w:rsid w:val="00BF4F85"/>
    <w:rsid w:val="00BF512A"/>
    <w:rsid w:val="00BF5BFA"/>
    <w:rsid w:val="00BF6933"/>
    <w:rsid w:val="00C00265"/>
    <w:rsid w:val="00C008E5"/>
    <w:rsid w:val="00C00F2D"/>
    <w:rsid w:val="00C01433"/>
    <w:rsid w:val="00C0265A"/>
    <w:rsid w:val="00C029C9"/>
    <w:rsid w:val="00C044B4"/>
    <w:rsid w:val="00C05725"/>
    <w:rsid w:val="00C06873"/>
    <w:rsid w:val="00C06A4E"/>
    <w:rsid w:val="00C07DE6"/>
    <w:rsid w:val="00C10395"/>
    <w:rsid w:val="00C11BED"/>
    <w:rsid w:val="00C1428F"/>
    <w:rsid w:val="00C15205"/>
    <w:rsid w:val="00C1532C"/>
    <w:rsid w:val="00C1570F"/>
    <w:rsid w:val="00C16960"/>
    <w:rsid w:val="00C214DE"/>
    <w:rsid w:val="00C2219B"/>
    <w:rsid w:val="00C22550"/>
    <w:rsid w:val="00C228C2"/>
    <w:rsid w:val="00C2302C"/>
    <w:rsid w:val="00C243BE"/>
    <w:rsid w:val="00C24876"/>
    <w:rsid w:val="00C2576D"/>
    <w:rsid w:val="00C27916"/>
    <w:rsid w:val="00C27966"/>
    <w:rsid w:val="00C30AC4"/>
    <w:rsid w:val="00C30F59"/>
    <w:rsid w:val="00C30FAA"/>
    <w:rsid w:val="00C311CA"/>
    <w:rsid w:val="00C31F69"/>
    <w:rsid w:val="00C338B4"/>
    <w:rsid w:val="00C33D18"/>
    <w:rsid w:val="00C353E6"/>
    <w:rsid w:val="00C35EFC"/>
    <w:rsid w:val="00C4051B"/>
    <w:rsid w:val="00C40778"/>
    <w:rsid w:val="00C41124"/>
    <w:rsid w:val="00C411E4"/>
    <w:rsid w:val="00C41848"/>
    <w:rsid w:val="00C41D64"/>
    <w:rsid w:val="00C425C0"/>
    <w:rsid w:val="00C42B54"/>
    <w:rsid w:val="00C446BC"/>
    <w:rsid w:val="00C45AD7"/>
    <w:rsid w:val="00C4638F"/>
    <w:rsid w:val="00C46626"/>
    <w:rsid w:val="00C47F44"/>
    <w:rsid w:val="00C52F23"/>
    <w:rsid w:val="00C533A5"/>
    <w:rsid w:val="00C537BD"/>
    <w:rsid w:val="00C5489A"/>
    <w:rsid w:val="00C55D16"/>
    <w:rsid w:val="00C561F8"/>
    <w:rsid w:val="00C5648F"/>
    <w:rsid w:val="00C57BB6"/>
    <w:rsid w:val="00C609D6"/>
    <w:rsid w:val="00C61B5E"/>
    <w:rsid w:val="00C63F63"/>
    <w:rsid w:val="00C66E95"/>
    <w:rsid w:val="00C6784E"/>
    <w:rsid w:val="00C70755"/>
    <w:rsid w:val="00C70F95"/>
    <w:rsid w:val="00C712CB"/>
    <w:rsid w:val="00C71F5B"/>
    <w:rsid w:val="00C7203C"/>
    <w:rsid w:val="00C73299"/>
    <w:rsid w:val="00C755D9"/>
    <w:rsid w:val="00C758BA"/>
    <w:rsid w:val="00C76B00"/>
    <w:rsid w:val="00C76C1D"/>
    <w:rsid w:val="00C800DB"/>
    <w:rsid w:val="00C80805"/>
    <w:rsid w:val="00C80DD8"/>
    <w:rsid w:val="00C837D2"/>
    <w:rsid w:val="00C84E0F"/>
    <w:rsid w:val="00C84F44"/>
    <w:rsid w:val="00C85CEC"/>
    <w:rsid w:val="00C91E6C"/>
    <w:rsid w:val="00C91FFF"/>
    <w:rsid w:val="00C92333"/>
    <w:rsid w:val="00C927CB"/>
    <w:rsid w:val="00C94075"/>
    <w:rsid w:val="00C94A12"/>
    <w:rsid w:val="00C950A8"/>
    <w:rsid w:val="00C95FE0"/>
    <w:rsid w:val="00C96129"/>
    <w:rsid w:val="00C96FFA"/>
    <w:rsid w:val="00CA0330"/>
    <w:rsid w:val="00CA103A"/>
    <w:rsid w:val="00CA13B6"/>
    <w:rsid w:val="00CA203D"/>
    <w:rsid w:val="00CA2A37"/>
    <w:rsid w:val="00CA4634"/>
    <w:rsid w:val="00CA52E6"/>
    <w:rsid w:val="00CA566B"/>
    <w:rsid w:val="00CA659B"/>
    <w:rsid w:val="00CA65B4"/>
    <w:rsid w:val="00CB059F"/>
    <w:rsid w:val="00CB05A5"/>
    <w:rsid w:val="00CB34A4"/>
    <w:rsid w:val="00CB3A97"/>
    <w:rsid w:val="00CB5393"/>
    <w:rsid w:val="00CB6645"/>
    <w:rsid w:val="00CB699E"/>
    <w:rsid w:val="00CB6B1D"/>
    <w:rsid w:val="00CB6BE5"/>
    <w:rsid w:val="00CC0E88"/>
    <w:rsid w:val="00CC1190"/>
    <w:rsid w:val="00CC12E3"/>
    <w:rsid w:val="00CC1E32"/>
    <w:rsid w:val="00CC32C1"/>
    <w:rsid w:val="00CC4782"/>
    <w:rsid w:val="00CC5EC3"/>
    <w:rsid w:val="00CC5F9E"/>
    <w:rsid w:val="00CD1D47"/>
    <w:rsid w:val="00CD3160"/>
    <w:rsid w:val="00CD3865"/>
    <w:rsid w:val="00CD567C"/>
    <w:rsid w:val="00CD61BD"/>
    <w:rsid w:val="00CD6F60"/>
    <w:rsid w:val="00CD774E"/>
    <w:rsid w:val="00CD7D57"/>
    <w:rsid w:val="00CE036B"/>
    <w:rsid w:val="00CE2BE6"/>
    <w:rsid w:val="00CE3366"/>
    <w:rsid w:val="00CE41E2"/>
    <w:rsid w:val="00CE66A3"/>
    <w:rsid w:val="00CE6F36"/>
    <w:rsid w:val="00CF006C"/>
    <w:rsid w:val="00CF0836"/>
    <w:rsid w:val="00CF0DD4"/>
    <w:rsid w:val="00CF2F33"/>
    <w:rsid w:val="00CF491C"/>
    <w:rsid w:val="00CF7BFA"/>
    <w:rsid w:val="00D00AEB"/>
    <w:rsid w:val="00D00B58"/>
    <w:rsid w:val="00D0127B"/>
    <w:rsid w:val="00D012BC"/>
    <w:rsid w:val="00D01E0F"/>
    <w:rsid w:val="00D02088"/>
    <w:rsid w:val="00D02BC2"/>
    <w:rsid w:val="00D02F18"/>
    <w:rsid w:val="00D04A50"/>
    <w:rsid w:val="00D07B2B"/>
    <w:rsid w:val="00D07F3D"/>
    <w:rsid w:val="00D119DE"/>
    <w:rsid w:val="00D11B12"/>
    <w:rsid w:val="00D120E7"/>
    <w:rsid w:val="00D15CB5"/>
    <w:rsid w:val="00D15FDF"/>
    <w:rsid w:val="00D17235"/>
    <w:rsid w:val="00D17318"/>
    <w:rsid w:val="00D17832"/>
    <w:rsid w:val="00D2049F"/>
    <w:rsid w:val="00D20D74"/>
    <w:rsid w:val="00D232F1"/>
    <w:rsid w:val="00D2343A"/>
    <w:rsid w:val="00D23C19"/>
    <w:rsid w:val="00D24C33"/>
    <w:rsid w:val="00D2544B"/>
    <w:rsid w:val="00D25796"/>
    <w:rsid w:val="00D263E0"/>
    <w:rsid w:val="00D26EC2"/>
    <w:rsid w:val="00D270B3"/>
    <w:rsid w:val="00D30A57"/>
    <w:rsid w:val="00D30B58"/>
    <w:rsid w:val="00D325F7"/>
    <w:rsid w:val="00D331E1"/>
    <w:rsid w:val="00D33925"/>
    <w:rsid w:val="00D33B90"/>
    <w:rsid w:val="00D33C03"/>
    <w:rsid w:val="00D3640E"/>
    <w:rsid w:val="00D365BE"/>
    <w:rsid w:val="00D37EA9"/>
    <w:rsid w:val="00D4005F"/>
    <w:rsid w:val="00D404FE"/>
    <w:rsid w:val="00D44EF6"/>
    <w:rsid w:val="00D45760"/>
    <w:rsid w:val="00D45A9C"/>
    <w:rsid w:val="00D4603F"/>
    <w:rsid w:val="00D460E3"/>
    <w:rsid w:val="00D47411"/>
    <w:rsid w:val="00D4793F"/>
    <w:rsid w:val="00D47A9E"/>
    <w:rsid w:val="00D47C0B"/>
    <w:rsid w:val="00D47FA0"/>
    <w:rsid w:val="00D51445"/>
    <w:rsid w:val="00D5183A"/>
    <w:rsid w:val="00D52317"/>
    <w:rsid w:val="00D52EF3"/>
    <w:rsid w:val="00D535B0"/>
    <w:rsid w:val="00D55364"/>
    <w:rsid w:val="00D568DB"/>
    <w:rsid w:val="00D569C1"/>
    <w:rsid w:val="00D56EBD"/>
    <w:rsid w:val="00D61AE8"/>
    <w:rsid w:val="00D62E87"/>
    <w:rsid w:val="00D62FB1"/>
    <w:rsid w:val="00D63B1E"/>
    <w:rsid w:val="00D64704"/>
    <w:rsid w:val="00D649BC"/>
    <w:rsid w:val="00D7253C"/>
    <w:rsid w:val="00D73C06"/>
    <w:rsid w:val="00D759A9"/>
    <w:rsid w:val="00D764A2"/>
    <w:rsid w:val="00D76AF8"/>
    <w:rsid w:val="00D76B2B"/>
    <w:rsid w:val="00D826AD"/>
    <w:rsid w:val="00D83C61"/>
    <w:rsid w:val="00D83C8C"/>
    <w:rsid w:val="00D84525"/>
    <w:rsid w:val="00D85064"/>
    <w:rsid w:val="00D86879"/>
    <w:rsid w:val="00D869CA"/>
    <w:rsid w:val="00D9050C"/>
    <w:rsid w:val="00D90907"/>
    <w:rsid w:val="00D91415"/>
    <w:rsid w:val="00D915B9"/>
    <w:rsid w:val="00D917D5"/>
    <w:rsid w:val="00D9290C"/>
    <w:rsid w:val="00D929DB"/>
    <w:rsid w:val="00D93D11"/>
    <w:rsid w:val="00D961ED"/>
    <w:rsid w:val="00D96885"/>
    <w:rsid w:val="00D96E0B"/>
    <w:rsid w:val="00DA0AB7"/>
    <w:rsid w:val="00DA0ACD"/>
    <w:rsid w:val="00DA0CE3"/>
    <w:rsid w:val="00DA1886"/>
    <w:rsid w:val="00DA1AE9"/>
    <w:rsid w:val="00DA1D1A"/>
    <w:rsid w:val="00DA3035"/>
    <w:rsid w:val="00DA48CA"/>
    <w:rsid w:val="00DA614C"/>
    <w:rsid w:val="00DA6291"/>
    <w:rsid w:val="00DA7734"/>
    <w:rsid w:val="00DB0501"/>
    <w:rsid w:val="00DB08E1"/>
    <w:rsid w:val="00DB1082"/>
    <w:rsid w:val="00DB125E"/>
    <w:rsid w:val="00DB12DC"/>
    <w:rsid w:val="00DB1754"/>
    <w:rsid w:val="00DB1CA6"/>
    <w:rsid w:val="00DB3007"/>
    <w:rsid w:val="00DB33FF"/>
    <w:rsid w:val="00DB4213"/>
    <w:rsid w:val="00DB50B0"/>
    <w:rsid w:val="00DB51F1"/>
    <w:rsid w:val="00DB5633"/>
    <w:rsid w:val="00DB5C73"/>
    <w:rsid w:val="00DB69DF"/>
    <w:rsid w:val="00DB7291"/>
    <w:rsid w:val="00DB742C"/>
    <w:rsid w:val="00DB7A09"/>
    <w:rsid w:val="00DC0079"/>
    <w:rsid w:val="00DC265B"/>
    <w:rsid w:val="00DC2D15"/>
    <w:rsid w:val="00DC34BF"/>
    <w:rsid w:val="00DC3A18"/>
    <w:rsid w:val="00DC60F0"/>
    <w:rsid w:val="00DC759B"/>
    <w:rsid w:val="00DD19CB"/>
    <w:rsid w:val="00DD4E56"/>
    <w:rsid w:val="00DD5BF3"/>
    <w:rsid w:val="00DD5D38"/>
    <w:rsid w:val="00DD6089"/>
    <w:rsid w:val="00DD6517"/>
    <w:rsid w:val="00DD68BB"/>
    <w:rsid w:val="00DD7050"/>
    <w:rsid w:val="00DD7BCE"/>
    <w:rsid w:val="00DE0729"/>
    <w:rsid w:val="00DE31F9"/>
    <w:rsid w:val="00DE322E"/>
    <w:rsid w:val="00DE4418"/>
    <w:rsid w:val="00DE624D"/>
    <w:rsid w:val="00DE6298"/>
    <w:rsid w:val="00DF08AB"/>
    <w:rsid w:val="00DF2A6E"/>
    <w:rsid w:val="00DF3765"/>
    <w:rsid w:val="00DF3DAD"/>
    <w:rsid w:val="00DF3DC1"/>
    <w:rsid w:val="00DF4856"/>
    <w:rsid w:val="00DF6673"/>
    <w:rsid w:val="00E003B5"/>
    <w:rsid w:val="00E0060B"/>
    <w:rsid w:val="00E05CEB"/>
    <w:rsid w:val="00E06653"/>
    <w:rsid w:val="00E06FF7"/>
    <w:rsid w:val="00E073DE"/>
    <w:rsid w:val="00E13D05"/>
    <w:rsid w:val="00E142E1"/>
    <w:rsid w:val="00E143DE"/>
    <w:rsid w:val="00E14B11"/>
    <w:rsid w:val="00E1614F"/>
    <w:rsid w:val="00E179B7"/>
    <w:rsid w:val="00E20A22"/>
    <w:rsid w:val="00E21510"/>
    <w:rsid w:val="00E25CBD"/>
    <w:rsid w:val="00E25F9E"/>
    <w:rsid w:val="00E304A9"/>
    <w:rsid w:val="00E31A2B"/>
    <w:rsid w:val="00E31FEA"/>
    <w:rsid w:val="00E32A65"/>
    <w:rsid w:val="00E32E6F"/>
    <w:rsid w:val="00E337CA"/>
    <w:rsid w:val="00E34116"/>
    <w:rsid w:val="00E34528"/>
    <w:rsid w:val="00E35ADF"/>
    <w:rsid w:val="00E36466"/>
    <w:rsid w:val="00E36606"/>
    <w:rsid w:val="00E37518"/>
    <w:rsid w:val="00E37A4F"/>
    <w:rsid w:val="00E37FCB"/>
    <w:rsid w:val="00E415C8"/>
    <w:rsid w:val="00E42870"/>
    <w:rsid w:val="00E42AAC"/>
    <w:rsid w:val="00E42B2B"/>
    <w:rsid w:val="00E42E3C"/>
    <w:rsid w:val="00E4302F"/>
    <w:rsid w:val="00E44294"/>
    <w:rsid w:val="00E52417"/>
    <w:rsid w:val="00E530B5"/>
    <w:rsid w:val="00E54DCC"/>
    <w:rsid w:val="00E55252"/>
    <w:rsid w:val="00E55F76"/>
    <w:rsid w:val="00E564E1"/>
    <w:rsid w:val="00E56CEF"/>
    <w:rsid w:val="00E57CEC"/>
    <w:rsid w:val="00E60146"/>
    <w:rsid w:val="00E62928"/>
    <w:rsid w:val="00E631C2"/>
    <w:rsid w:val="00E63629"/>
    <w:rsid w:val="00E64077"/>
    <w:rsid w:val="00E6414D"/>
    <w:rsid w:val="00E6435A"/>
    <w:rsid w:val="00E64D7B"/>
    <w:rsid w:val="00E655B7"/>
    <w:rsid w:val="00E65F26"/>
    <w:rsid w:val="00E67F21"/>
    <w:rsid w:val="00E72686"/>
    <w:rsid w:val="00E728A8"/>
    <w:rsid w:val="00E73C87"/>
    <w:rsid w:val="00E74A3D"/>
    <w:rsid w:val="00E74FE5"/>
    <w:rsid w:val="00E75ED8"/>
    <w:rsid w:val="00E77E75"/>
    <w:rsid w:val="00E8119C"/>
    <w:rsid w:val="00E82A4F"/>
    <w:rsid w:val="00E8343C"/>
    <w:rsid w:val="00E83695"/>
    <w:rsid w:val="00E83B89"/>
    <w:rsid w:val="00E84CD6"/>
    <w:rsid w:val="00E8559E"/>
    <w:rsid w:val="00E8649D"/>
    <w:rsid w:val="00E879DF"/>
    <w:rsid w:val="00E9067D"/>
    <w:rsid w:val="00E90BD5"/>
    <w:rsid w:val="00E918B9"/>
    <w:rsid w:val="00E9371A"/>
    <w:rsid w:val="00E93846"/>
    <w:rsid w:val="00E95597"/>
    <w:rsid w:val="00E955D2"/>
    <w:rsid w:val="00EA0761"/>
    <w:rsid w:val="00EA0893"/>
    <w:rsid w:val="00EA1576"/>
    <w:rsid w:val="00EA1FF0"/>
    <w:rsid w:val="00EA21E1"/>
    <w:rsid w:val="00EA41A2"/>
    <w:rsid w:val="00EA4FC1"/>
    <w:rsid w:val="00EA50A5"/>
    <w:rsid w:val="00EA522F"/>
    <w:rsid w:val="00EA6357"/>
    <w:rsid w:val="00EA6DB7"/>
    <w:rsid w:val="00EB161B"/>
    <w:rsid w:val="00EB1927"/>
    <w:rsid w:val="00EB1DA1"/>
    <w:rsid w:val="00EB23E9"/>
    <w:rsid w:val="00EB24D2"/>
    <w:rsid w:val="00EB5728"/>
    <w:rsid w:val="00EB6964"/>
    <w:rsid w:val="00EC098D"/>
    <w:rsid w:val="00EC0DE9"/>
    <w:rsid w:val="00EC2ADD"/>
    <w:rsid w:val="00EC3099"/>
    <w:rsid w:val="00EC337A"/>
    <w:rsid w:val="00EC6E85"/>
    <w:rsid w:val="00ED1919"/>
    <w:rsid w:val="00ED1B95"/>
    <w:rsid w:val="00ED1EE1"/>
    <w:rsid w:val="00ED3929"/>
    <w:rsid w:val="00ED3B62"/>
    <w:rsid w:val="00ED670D"/>
    <w:rsid w:val="00ED69E8"/>
    <w:rsid w:val="00ED7B45"/>
    <w:rsid w:val="00EE1A32"/>
    <w:rsid w:val="00EE23E7"/>
    <w:rsid w:val="00EE25A1"/>
    <w:rsid w:val="00EE2F6D"/>
    <w:rsid w:val="00EE4A28"/>
    <w:rsid w:val="00EE55F2"/>
    <w:rsid w:val="00EE693F"/>
    <w:rsid w:val="00EE7384"/>
    <w:rsid w:val="00EF015D"/>
    <w:rsid w:val="00EF2E40"/>
    <w:rsid w:val="00EF40F5"/>
    <w:rsid w:val="00EF4DCB"/>
    <w:rsid w:val="00EF5B19"/>
    <w:rsid w:val="00EF683D"/>
    <w:rsid w:val="00EF776E"/>
    <w:rsid w:val="00EF78DD"/>
    <w:rsid w:val="00F01015"/>
    <w:rsid w:val="00F0452B"/>
    <w:rsid w:val="00F045F1"/>
    <w:rsid w:val="00F050E8"/>
    <w:rsid w:val="00F05365"/>
    <w:rsid w:val="00F0590A"/>
    <w:rsid w:val="00F06C94"/>
    <w:rsid w:val="00F07AF0"/>
    <w:rsid w:val="00F07DB7"/>
    <w:rsid w:val="00F10AE6"/>
    <w:rsid w:val="00F10C03"/>
    <w:rsid w:val="00F1160A"/>
    <w:rsid w:val="00F11A07"/>
    <w:rsid w:val="00F121F2"/>
    <w:rsid w:val="00F146D5"/>
    <w:rsid w:val="00F14A23"/>
    <w:rsid w:val="00F156F3"/>
    <w:rsid w:val="00F20093"/>
    <w:rsid w:val="00F218DE"/>
    <w:rsid w:val="00F221DE"/>
    <w:rsid w:val="00F23893"/>
    <w:rsid w:val="00F23D50"/>
    <w:rsid w:val="00F249B0"/>
    <w:rsid w:val="00F251DC"/>
    <w:rsid w:val="00F25956"/>
    <w:rsid w:val="00F3078A"/>
    <w:rsid w:val="00F30940"/>
    <w:rsid w:val="00F33190"/>
    <w:rsid w:val="00F33A1F"/>
    <w:rsid w:val="00F33F27"/>
    <w:rsid w:val="00F34151"/>
    <w:rsid w:val="00F342B8"/>
    <w:rsid w:val="00F348D8"/>
    <w:rsid w:val="00F35DB5"/>
    <w:rsid w:val="00F36E16"/>
    <w:rsid w:val="00F40DF2"/>
    <w:rsid w:val="00F441E2"/>
    <w:rsid w:val="00F44A6A"/>
    <w:rsid w:val="00F44CAD"/>
    <w:rsid w:val="00F45246"/>
    <w:rsid w:val="00F46AF4"/>
    <w:rsid w:val="00F46E90"/>
    <w:rsid w:val="00F470E1"/>
    <w:rsid w:val="00F50C40"/>
    <w:rsid w:val="00F5103A"/>
    <w:rsid w:val="00F51220"/>
    <w:rsid w:val="00F51AEF"/>
    <w:rsid w:val="00F5207E"/>
    <w:rsid w:val="00F53279"/>
    <w:rsid w:val="00F54293"/>
    <w:rsid w:val="00F55298"/>
    <w:rsid w:val="00F55305"/>
    <w:rsid w:val="00F554B4"/>
    <w:rsid w:val="00F55EBE"/>
    <w:rsid w:val="00F56B3C"/>
    <w:rsid w:val="00F56EDA"/>
    <w:rsid w:val="00F57281"/>
    <w:rsid w:val="00F572CC"/>
    <w:rsid w:val="00F60595"/>
    <w:rsid w:val="00F6085E"/>
    <w:rsid w:val="00F6115B"/>
    <w:rsid w:val="00F6195C"/>
    <w:rsid w:val="00F62011"/>
    <w:rsid w:val="00F6321D"/>
    <w:rsid w:val="00F63F92"/>
    <w:rsid w:val="00F64C85"/>
    <w:rsid w:val="00F65DA6"/>
    <w:rsid w:val="00F67991"/>
    <w:rsid w:val="00F67DA3"/>
    <w:rsid w:val="00F706F4"/>
    <w:rsid w:val="00F718FE"/>
    <w:rsid w:val="00F7274D"/>
    <w:rsid w:val="00F72FC7"/>
    <w:rsid w:val="00F73297"/>
    <w:rsid w:val="00F73D3F"/>
    <w:rsid w:val="00F7464C"/>
    <w:rsid w:val="00F74A24"/>
    <w:rsid w:val="00F754D7"/>
    <w:rsid w:val="00F76917"/>
    <w:rsid w:val="00F777BB"/>
    <w:rsid w:val="00F77ECE"/>
    <w:rsid w:val="00F801E7"/>
    <w:rsid w:val="00F83383"/>
    <w:rsid w:val="00F85B22"/>
    <w:rsid w:val="00F85C54"/>
    <w:rsid w:val="00F865A3"/>
    <w:rsid w:val="00F869DF"/>
    <w:rsid w:val="00F86AAA"/>
    <w:rsid w:val="00F86CF3"/>
    <w:rsid w:val="00F90287"/>
    <w:rsid w:val="00F90A6E"/>
    <w:rsid w:val="00F9337D"/>
    <w:rsid w:val="00F93978"/>
    <w:rsid w:val="00F941BD"/>
    <w:rsid w:val="00F949D2"/>
    <w:rsid w:val="00F9626F"/>
    <w:rsid w:val="00F96474"/>
    <w:rsid w:val="00F96F15"/>
    <w:rsid w:val="00FA0DCE"/>
    <w:rsid w:val="00FA120F"/>
    <w:rsid w:val="00FA1DFF"/>
    <w:rsid w:val="00FA2777"/>
    <w:rsid w:val="00FA2EE6"/>
    <w:rsid w:val="00FA5C09"/>
    <w:rsid w:val="00FA7043"/>
    <w:rsid w:val="00FB09BF"/>
    <w:rsid w:val="00FB1912"/>
    <w:rsid w:val="00FB1B9D"/>
    <w:rsid w:val="00FB1DF5"/>
    <w:rsid w:val="00FB267D"/>
    <w:rsid w:val="00FB5201"/>
    <w:rsid w:val="00FB58D7"/>
    <w:rsid w:val="00FB6B05"/>
    <w:rsid w:val="00FB7545"/>
    <w:rsid w:val="00FB7DEE"/>
    <w:rsid w:val="00FB7EEB"/>
    <w:rsid w:val="00FC08E7"/>
    <w:rsid w:val="00FC108D"/>
    <w:rsid w:val="00FC23D1"/>
    <w:rsid w:val="00FC2EE2"/>
    <w:rsid w:val="00FC335F"/>
    <w:rsid w:val="00FC3680"/>
    <w:rsid w:val="00FC37AB"/>
    <w:rsid w:val="00FC407C"/>
    <w:rsid w:val="00FC41F1"/>
    <w:rsid w:val="00FC4452"/>
    <w:rsid w:val="00FC44B2"/>
    <w:rsid w:val="00FC4608"/>
    <w:rsid w:val="00FC768B"/>
    <w:rsid w:val="00FC76F6"/>
    <w:rsid w:val="00FC77B4"/>
    <w:rsid w:val="00FC7FE5"/>
    <w:rsid w:val="00FD0A95"/>
    <w:rsid w:val="00FD0F18"/>
    <w:rsid w:val="00FD1B3B"/>
    <w:rsid w:val="00FD2E37"/>
    <w:rsid w:val="00FD2E62"/>
    <w:rsid w:val="00FD3402"/>
    <w:rsid w:val="00FD48B0"/>
    <w:rsid w:val="00FD5135"/>
    <w:rsid w:val="00FE057C"/>
    <w:rsid w:val="00FE1B01"/>
    <w:rsid w:val="00FE2B96"/>
    <w:rsid w:val="00FE3799"/>
    <w:rsid w:val="00FE53A2"/>
    <w:rsid w:val="00FE7372"/>
    <w:rsid w:val="00FE75A4"/>
    <w:rsid w:val="00FE7CF8"/>
    <w:rsid w:val="00FF0149"/>
    <w:rsid w:val="00FF0EA8"/>
    <w:rsid w:val="00FF18CE"/>
    <w:rsid w:val="00FF197E"/>
    <w:rsid w:val="00FF19AB"/>
    <w:rsid w:val="00FF1BB8"/>
    <w:rsid w:val="00FF2700"/>
    <w:rsid w:val="00FF3BC7"/>
    <w:rsid w:val="00FF69D3"/>
    <w:rsid w:val="00FF7C78"/>
    <w:rsid w:val="00FF7FD9"/>
    <w:rsid w:val="031C32E2"/>
    <w:rsid w:val="033008D0"/>
    <w:rsid w:val="04EFEBE7"/>
    <w:rsid w:val="05B9DC4E"/>
    <w:rsid w:val="06D9054F"/>
    <w:rsid w:val="0755ACAF"/>
    <w:rsid w:val="08241D65"/>
    <w:rsid w:val="08CCB3E8"/>
    <w:rsid w:val="09986737"/>
    <w:rsid w:val="0A10A611"/>
    <w:rsid w:val="0BAC7672"/>
    <w:rsid w:val="0C56696B"/>
    <w:rsid w:val="0CB86574"/>
    <w:rsid w:val="0D07CCDB"/>
    <w:rsid w:val="0D45C799"/>
    <w:rsid w:val="0D7E990F"/>
    <w:rsid w:val="0DB479C8"/>
    <w:rsid w:val="0E1D2BB8"/>
    <w:rsid w:val="11E00571"/>
    <w:rsid w:val="1458E6B5"/>
    <w:rsid w:val="153FC75E"/>
    <w:rsid w:val="16C3C30B"/>
    <w:rsid w:val="170F42AE"/>
    <w:rsid w:val="1716651F"/>
    <w:rsid w:val="17311A3F"/>
    <w:rsid w:val="190F8E60"/>
    <w:rsid w:val="1B43C3F6"/>
    <w:rsid w:val="1B956007"/>
    <w:rsid w:val="1D388F79"/>
    <w:rsid w:val="1D665823"/>
    <w:rsid w:val="1E42B908"/>
    <w:rsid w:val="1EE0A4D7"/>
    <w:rsid w:val="1FA7E69D"/>
    <w:rsid w:val="203D3703"/>
    <w:rsid w:val="20E2B037"/>
    <w:rsid w:val="2120D211"/>
    <w:rsid w:val="21763CF8"/>
    <w:rsid w:val="21C70B58"/>
    <w:rsid w:val="2A6EF484"/>
    <w:rsid w:val="2AB3E8CF"/>
    <w:rsid w:val="2ABBD2E8"/>
    <w:rsid w:val="2CD62954"/>
    <w:rsid w:val="2DF35500"/>
    <w:rsid w:val="2EC7266D"/>
    <w:rsid w:val="3093B945"/>
    <w:rsid w:val="32ECC80D"/>
    <w:rsid w:val="32EDD807"/>
    <w:rsid w:val="3514C480"/>
    <w:rsid w:val="3523D448"/>
    <w:rsid w:val="35794824"/>
    <w:rsid w:val="39175898"/>
    <w:rsid w:val="3A2A885A"/>
    <w:rsid w:val="3AAE7211"/>
    <w:rsid w:val="3DA9ADFF"/>
    <w:rsid w:val="3DDC6A8E"/>
    <w:rsid w:val="3E09BF0E"/>
    <w:rsid w:val="3E745D71"/>
    <w:rsid w:val="41413BA3"/>
    <w:rsid w:val="41FA276A"/>
    <w:rsid w:val="4414E0F0"/>
    <w:rsid w:val="444B149A"/>
    <w:rsid w:val="4555A20A"/>
    <w:rsid w:val="4682081F"/>
    <w:rsid w:val="48F1AC52"/>
    <w:rsid w:val="4971FA28"/>
    <w:rsid w:val="49AC0A08"/>
    <w:rsid w:val="4B431B7F"/>
    <w:rsid w:val="4C83D42C"/>
    <w:rsid w:val="4FFFA28F"/>
    <w:rsid w:val="51731374"/>
    <w:rsid w:val="52DBF3F0"/>
    <w:rsid w:val="5BD2D892"/>
    <w:rsid w:val="5C5C954A"/>
    <w:rsid w:val="5D922703"/>
    <w:rsid w:val="5F608B1D"/>
    <w:rsid w:val="60F1CD19"/>
    <w:rsid w:val="6120D9FF"/>
    <w:rsid w:val="6227D790"/>
    <w:rsid w:val="62851CEA"/>
    <w:rsid w:val="649DE639"/>
    <w:rsid w:val="65A5D96D"/>
    <w:rsid w:val="675FA273"/>
    <w:rsid w:val="681600F3"/>
    <w:rsid w:val="6B05DDC3"/>
    <w:rsid w:val="6CD1F24B"/>
    <w:rsid w:val="7049411B"/>
    <w:rsid w:val="73454638"/>
    <w:rsid w:val="7538046E"/>
    <w:rsid w:val="755735D3"/>
    <w:rsid w:val="776BEBDD"/>
    <w:rsid w:val="7EE5D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AF5B2"/>
  <w15:docId w15:val="{463719FC-9614-4CCA-85FC-62DCD3E44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560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5103A"/>
    <w:pPr>
      <w:keepNext/>
      <w:keepLines/>
      <w:spacing w:before="40" w:line="249" w:lineRule="auto"/>
      <w:ind w:left="10" w:right="62" w:hanging="10"/>
      <w:jc w:val="both"/>
      <w:outlineLvl w:val="2"/>
    </w:pPr>
    <w:rPr>
      <w:rFonts w:asciiTheme="majorHAnsi" w:eastAsiaTheme="majorEastAsia" w:hAnsiTheme="majorHAnsi" w:cstheme="majorBidi"/>
      <w:color w:val="1F3763" w:themeColor="accent1" w:themeShade="7F"/>
      <w:lang w:val="et-EE"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6560E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character" w:styleId="Kommentaariviide">
    <w:name w:val="annotation reference"/>
    <w:basedOn w:val="Liguvaikefont"/>
    <w:uiPriority w:val="99"/>
    <w:semiHidden/>
    <w:unhideWhenUsed/>
    <w:rsid w:val="003A56A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3A56A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3A56A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3A56A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3A56A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A56A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A56A1"/>
    <w:rPr>
      <w:rFonts w:ascii="Segoe UI" w:eastAsia="Times New Roman" w:hAnsi="Segoe UI" w:cs="Segoe UI"/>
      <w:sz w:val="18"/>
      <w:szCs w:val="18"/>
      <w:lang w:val="en-GB"/>
    </w:rPr>
  </w:style>
  <w:style w:type="paragraph" w:styleId="Loendilik">
    <w:name w:val="List Paragraph"/>
    <w:basedOn w:val="Normaallaad"/>
    <w:uiPriority w:val="34"/>
    <w:qFormat/>
    <w:rsid w:val="001C31B9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24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243981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24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243981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8A42B5"/>
    <w:rPr>
      <w:color w:val="0563C1" w:themeColor="hyperlink"/>
      <w:u w:val="single"/>
    </w:rPr>
  </w:style>
  <w:style w:type="paragraph" w:styleId="Redaktsioon">
    <w:name w:val="Revision"/>
    <w:hidden/>
    <w:uiPriority w:val="99"/>
    <w:semiHidden/>
    <w:rsid w:val="003137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816A28"/>
    <w:rPr>
      <w:color w:val="954F72" w:themeColor="followedHyperlink"/>
      <w:u w:val="single"/>
    </w:rPr>
  </w:style>
  <w:style w:type="paragraph" w:styleId="Normaallaadveeb">
    <w:name w:val="Normal (Web)"/>
    <w:basedOn w:val="Normaallaad"/>
    <w:uiPriority w:val="99"/>
    <w:unhideWhenUsed/>
    <w:rsid w:val="00A97CC5"/>
    <w:pPr>
      <w:spacing w:before="100" w:beforeAutospacing="1" w:after="100" w:afterAutospacing="1"/>
    </w:pPr>
    <w:rPr>
      <w:lang w:val="et-EE" w:eastAsia="et-E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B25083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B2508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llmrkuseviide">
    <w:name w:val="footnote reference"/>
    <w:basedOn w:val="Liguvaikefont"/>
    <w:uiPriority w:val="99"/>
    <w:semiHidden/>
    <w:unhideWhenUsed/>
    <w:rsid w:val="00B25083"/>
    <w:rPr>
      <w:vertAlign w:val="superscript"/>
    </w:rPr>
  </w:style>
  <w:style w:type="character" w:customStyle="1" w:styleId="tyhik">
    <w:name w:val="tyhik"/>
    <w:basedOn w:val="Liguvaikefont"/>
    <w:rsid w:val="007F7C8E"/>
  </w:style>
  <w:style w:type="character" w:customStyle="1" w:styleId="Pealkiri3Mrk">
    <w:name w:val="Pealkiri 3 Märk"/>
    <w:basedOn w:val="Liguvaikefont"/>
    <w:link w:val="Pealkiri3"/>
    <w:uiPriority w:val="9"/>
    <w:rsid w:val="00F5103A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t-EE"/>
    </w:rPr>
  </w:style>
  <w:style w:type="character" w:styleId="Tugev">
    <w:name w:val="Strong"/>
    <w:basedOn w:val="Liguvaikefont"/>
    <w:uiPriority w:val="22"/>
    <w:qFormat/>
    <w:rsid w:val="00F5103A"/>
    <w:rPr>
      <w:b/>
      <w:bCs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2D13B2"/>
    <w:rPr>
      <w:color w:val="605E5C"/>
      <w:shd w:val="clear" w:color="auto" w:fill="E1DFDD"/>
    </w:rPr>
  </w:style>
  <w:style w:type="character" w:customStyle="1" w:styleId="ui-provider">
    <w:name w:val="ui-provider"/>
    <w:basedOn w:val="Liguvaikefont"/>
    <w:rsid w:val="003F0C88"/>
  </w:style>
  <w:style w:type="paragraph" w:customStyle="1" w:styleId="paragraph">
    <w:name w:val="paragraph"/>
    <w:basedOn w:val="Normaallaad"/>
    <w:rsid w:val="008C5DBA"/>
    <w:pPr>
      <w:spacing w:before="100" w:beforeAutospacing="1" w:after="100" w:afterAutospacing="1"/>
    </w:pPr>
    <w:rPr>
      <w:lang w:val="et-EE" w:eastAsia="et-EE"/>
    </w:rPr>
  </w:style>
  <w:style w:type="character" w:customStyle="1" w:styleId="normaltextrun">
    <w:name w:val="normaltextrun"/>
    <w:basedOn w:val="Liguvaikefont"/>
    <w:rsid w:val="008C5DBA"/>
    <w:rPr>
      <w:rFonts w:cs="Times New Roman"/>
    </w:rPr>
  </w:style>
  <w:style w:type="character" w:customStyle="1" w:styleId="eop">
    <w:name w:val="eop"/>
    <w:basedOn w:val="Liguvaikefont"/>
    <w:rsid w:val="008C5DBA"/>
    <w:rPr>
      <w:rFonts w:cs="Times New Roman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6936D6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B252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F639EA836BE64187701AF00AEDA73A" ma:contentTypeVersion="6" ma:contentTypeDescription="Create a new document." ma:contentTypeScope="" ma:versionID="e19a99ba9bf59aba6c735bc2caf76ff0">
  <xsd:schema xmlns:xsd="http://www.w3.org/2001/XMLSchema" xmlns:xs="http://www.w3.org/2001/XMLSchema" xmlns:p="http://schemas.microsoft.com/office/2006/metadata/properties" xmlns:ns2="2322de7d-2801-44d3-ae25-8dd1fb2b4f14" xmlns:ns3="8cfae454-c10f-4e51-90c0-ea46e5f9467c" targetNamespace="http://schemas.microsoft.com/office/2006/metadata/properties" ma:root="true" ma:fieldsID="8ae5dde92956b84edf8f482988d9cd39" ns2:_="" ns3:_="">
    <xsd:import namespace="2322de7d-2801-44d3-ae25-8dd1fb2b4f14"/>
    <xsd:import namespace="8cfae454-c10f-4e51-90c0-ea46e5f9467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22de7d-2801-44d3-ae25-8dd1fb2b4f1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fae454-c10f-4e51-90c0-ea46e5f946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322de7d-2801-44d3-ae25-8dd1fb2b4f14">
      <UserInfo>
        <DisplayName>Regiina Sepp</DisplayName>
        <AccountId>3391</AccountId>
        <AccountType/>
      </UserInfo>
      <UserInfo>
        <DisplayName>Ott Velsberg</DisplayName>
        <AccountId>224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EFE15542-875A-422F-9313-5351AD9E1F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8175E9-ECC7-4B22-A097-8A20544F54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22de7d-2801-44d3-ae25-8dd1fb2b4f14"/>
    <ds:schemaRef ds:uri="8cfae454-c10f-4e51-90c0-ea46e5f946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321D5F-40B2-4D42-8271-0948B6C735C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836858-DE72-4CF2-ACB7-E3D737A68D02}">
  <ds:schemaRefs>
    <ds:schemaRef ds:uri="http://schemas.microsoft.com/office/2006/metadata/properties"/>
    <ds:schemaRef ds:uri="http://schemas.microsoft.com/office/infopath/2007/PartnerControls"/>
    <ds:schemaRef ds:uri="2322de7d-2801-44d3-ae25-8dd1fb2b4f1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660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Anne-Ly Normak</dc:creator>
  <cp:keywords/>
  <dc:description/>
  <cp:lastModifiedBy>Kärt Voor</cp:lastModifiedBy>
  <cp:revision>6</cp:revision>
  <cp:lastPrinted>2021-06-10T11:22:00Z</cp:lastPrinted>
  <dcterms:created xsi:type="dcterms:W3CDTF">2024-06-26T05:09:00Z</dcterms:created>
  <dcterms:modified xsi:type="dcterms:W3CDTF">2024-07-09T08:14:00Z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0x010100BAF639EA836BE64187701AF00AEDA73A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2024-06-12T05:08:19Z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8fe098d2-428d-4bd4-9803-7195fe96f0e2</vt:lpwstr>
  </property>
  <property fmtid="{D5CDD505-2E9C-101B-9397-08002B2CF9AE}" pid="8" name="MSIP_Label_defa4170-0d19-0005-0004-bc88714345d2_ActionId">
    <vt:lpwstr>82c71489-d9dc-421a-9b4e-76eb931abc45</vt:lpwstr>
  </property>
  <property fmtid="{D5CDD505-2E9C-101B-9397-08002B2CF9AE}" pid="9" name="MSIP_Label_defa4170-0d19-0005-0004-bc88714345d2_ContentBits">
    <vt:lpwstr>0</vt:lpwstr>
  </property>
</Properties>
</file>